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E8B0F" w14:textId="1A56C879" w:rsidR="00CA7D66" w:rsidRDefault="0012031D" w:rsidP="009031D1">
      <w:pPr>
        <w:ind w:left="6"/>
        <w:jc w:val="center"/>
        <w:rPr>
          <w:rFonts w:eastAsiaTheme="minorEastAsia"/>
          <w:b/>
          <w:bCs/>
          <w:lang w:eastAsia="ja-JP"/>
        </w:rPr>
      </w:pPr>
      <w:r w:rsidRPr="009031D1">
        <w:rPr>
          <w:rFonts w:eastAsiaTheme="minorEastAsia"/>
          <w:b/>
          <w:bCs/>
          <w:lang w:eastAsia="ja-JP"/>
        </w:rPr>
        <w:t xml:space="preserve">DRAFT </w:t>
      </w:r>
      <w:r w:rsidR="00CA7D66">
        <w:rPr>
          <w:rFonts w:eastAsiaTheme="minorEastAsia"/>
          <w:b/>
          <w:bCs/>
          <w:lang w:eastAsia="ja-JP"/>
        </w:rPr>
        <w:t>MSC RESOLUTION ON</w:t>
      </w:r>
    </w:p>
    <w:p w14:paraId="62E42799" w14:textId="1B8F875D" w:rsidR="00362245" w:rsidRDefault="0012031D" w:rsidP="009031D1">
      <w:pPr>
        <w:ind w:left="6"/>
        <w:jc w:val="center"/>
        <w:rPr>
          <w:rFonts w:eastAsiaTheme="minorEastAsia"/>
          <w:lang w:eastAsia="ja-JP"/>
        </w:rPr>
      </w:pPr>
      <w:r w:rsidRPr="009031D1">
        <w:rPr>
          <w:rFonts w:eastAsiaTheme="minorEastAsia"/>
          <w:b/>
          <w:bCs/>
          <w:lang w:eastAsia="ja-JP"/>
        </w:rPr>
        <w:t>AMENDMENTS TO</w:t>
      </w:r>
      <w:r>
        <w:rPr>
          <w:rFonts w:eastAsiaTheme="minorEastAsia"/>
          <w:lang w:eastAsia="ja-JP"/>
        </w:rPr>
        <w:t xml:space="preserve"> </w:t>
      </w:r>
    </w:p>
    <w:p w14:paraId="350FECF8" w14:textId="78AD1A5A" w:rsidR="00362245" w:rsidRPr="00362245" w:rsidRDefault="00362245" w:rsidP="009031D1">
      <w:pPr>
        <w:ind w:left="6"/>
        <w:jc w:val="center"/>
        <w:rPr>
          <w:rFonts w:eastAsiaTheme="minorEastAsia"/>
          <w:b/>
          <w:bCs/>
          <w:lang w:eastAsia="ja-JP"/>
        </w:rPr>
      </w:pPr>
      <w:r w:rsidRPr="00362245">
        <w:rPr>
          <w:rFonts w:eastAsiaTheme="minorEastAsia"/>
          <w:b/>
          <w:bCs/>
          <w:lang w:eastAsia="ja-JP"/>
        </w:rPr>
        <w:t>RESOLUTION A.1046(27) - WORLDWIDE RADIONAVIGATION SYSTEM</w:t>
      </w:r>
    </w:p>
    <w:p w14:paraId="6F605C13" w14:textId="35FCBAB7" w:rsidR="00170E95" w:rsidRDefault="00170E95" w:rsidP="00556A7C">
      <w:pPr>
        <w:pStyle w:val="1"/>
        <w:ind w:left="0" w:right="2648" w:firstLine="0"/>
        <w:jc w:val="center"/>
        <w:rPr>
          <w:b w:val="0"/>
        </w:rPr>
      </w:pPr>
    </w:p>
    <w:p w14:paraId="6F605C14" w14:textId="4016014F" w:rsidR="00170E95" w:rsidRDefault="007C4371">
      <w:pPr>
        <w:pStyle w:val="a3"/>
        <w:spacing w:before="114"/>
        <w:ind w:left="138"/>
        <w:jc w:val="both"/>
      </w:pPr>
      <w:r>
        <w:t>THE</w:t>
      </w:r>
      <w:r>
        <w:rPr>
          <w:spacing w:val="-7"/>
        </w:rPr>
        <w:t xml:space="preserve"> </w:t>
      </w:r>
      <w:r w:rsidR="00A4377B">
        <w:rPr>
          <w:rFonts w:eastAsiaTheme="minorEastAsia"/>
          <w:spacing w:val="-2"/>
          <w:lang w:eastAsia="ja-JP"/>
        </w:rPr>
        <w:t>MARITIME SAFETY COMMITTEE</w:t>
      </w:r>
      <w:r>
        <w:rPr>
          <w:spacing w:val="-2"/>
        </w:rPr>
        <w:t>,</w:t>
      </w:r>
    </w:p>
    <w:p w14:paraId="6F605C15" w14:textId="77777777" w:rsidR="00170E95" w:rsidRDefault="00170E95">
      <w:pPr>
        <w:pStyle w:val="a3"/>
      </w:pPr>
    </w:p>
    <w:p w14:paraId="6F605C16" w14:textId="537F7624" w:rsidR="00170E95" w:rsidRDefault="007C4371">
      <w:pPr>
        <w:pStyle w:val="a3"/>
        <w:ind w:left="138" w:right="129"/>
        <w:jc w:val="both"/>
      </w:pPr>
      <w:r>
        <w:t xml:space="preserve">RECALLING article </w:t>
      </w:r>
      <w:r w:rsidR="00990C25" w:rsidRPr="00556A7C">
        <w:t>28(b)</w:t>
      </w:r>
      <w:r>
        <w:t xml:space="preserve"> of the Convention on the International Maritime Organization regarding the functions of the </w:t>
      </w:r>
      <w:r w:rsidR="00920B71" w:rsidRPr="00556A7C">
        <w:t>Committee</w:t>
      </w:r>
      <w:r>
        <w:t>,</w:t>
      </w:r>
    </w:p>
    <w:p w14:paraId="6F605C17" w14:textId="77777777" w:rsidR="00170E95" w:rsidRDefault="00170E95">
      <w:pPr>
        <w:pStyle w:val="a3"/>
      </w:pPr>
    </w:p>
    <w:p w14:paraId="6F605C18" w14:textId="16AE8B6A" w:rsidR="00170E95" w:rsidRDefault="007C4371">
      <w:pPr>
        <w:pStyle w:val="a3"/>
        <w:ind w:left="138" w:right="131"/>
        <w:jc w:val="both"/>
        <w:rPr>
          <w:rFonts w:eastAsiaTheme="minorEastAsia"/>
          <w:lang w:eastAsia="ja-JP"/>
        </w:rPr>
      </w:pPr>
      <w:r>
        <w:t>RECALLING ALSO resolution A.</w:t>
      </w:r>
      <w:r w:rsidR="001B0113" w:rsidRPr="00556A7C">
        <w:t>1046(27)</w:t>
      </w:r>
      <w:r>
        <w:t xml:space="preserve">, by which </w:t>
      </w:r>
      <w:r w:rsidR="0088530B" w:rsidRPr="00556A7C">
        <w:t xml:space="preserve">the Assembly </w:t>
      </w:r>
      <w:r>
        <w:t xml:space="preserve">adopted the </w:t>
      </w:r>
      <w:r w:rsidRPr="00556A7C">
        <w:rPr>
          <w:i/>
          <w:iCs/>
        </w:rPr>
        <w:t>Revised Report on the Study of a Worldwide Radionavigation System</w:t>
      </w:r>
      <w:r>
        <w:t xml:space="preserve"> annexed to that resolution,</w:t>
      </w:r>
    </w:p>
    <w:p w14:paraId="156DC16D" w14:textId="77777777" w:rsidR="00556A7C" w:rsidRPr="00556A7C" w:rsidRDefault="00556A7C">
      <w:pPr>
        <w:pStyle w:val="a3"/>
        <w:ind w:left="138" w:right="131"/>
        <w:jc w:val="both"/>
        <w:rPr>
          <w:rFonts w:eastAsiaTheme="minorEastAsia"/>
          <w:lang w:eastAsia="ja-JP"/>
        </w:rPr>
      </w:pPr>
    </w:p>
    <w:p w14:paraId="4BD45CCD" w14:textId="4056D64A" w:rsidR="00F61F65" w:rsidRPr="00556A7C" w:rsidRDefault="00A076C2" w:rsidP="00AD0BF9">
      <w:pPr>
        <w:pStyle w:val="a3"/>
        <w:ind w:left="138" w:right="131"/>
        <w:jc w:val="both"/>
      </w:pPr>
      <w:r w:rsidRPr="00556A7C">
        <w:t>REC</w:t>
      </w:r>
      <w:r w:rsidR="00877335" w:rsidRPr="00556A7C">
        <w:t>ALL</w:t>
      </w:r>
      <w:r w:rsidRPr="00556A7C">
        <w:t>ING</w:t>
      </w:r>
      <w:r w:rsidR="00F61F65" w:rsidRPr="00556A7C">
        <w:t xml:space="preserve"> </w:t>
      </w:r>
      <w:r w:rsidR="00877335" w:rsidRPr="00556A7C">
        <w:t xml:space="preserve">FURTHER </w:t>
      </w:r>
      <w:r w:rsidR="00F61F65" w:rsidRPr="00556A7C">
        <w:t>resolution A.9</w:t>
      </w:r>
      <w:r w:rsidR="0074570F" w:rsidRPr="00556A7C">
        <w:t>1</w:t>
      </w:r>
      <w:r w:rsidR="00F61F65" w:rsidRPr="00556A7C">
        <w:t>5(2</w:t>
      </w:r>
      <w:r w:rsidR="0074570F" w:rsidRPr="00556A7C">
        <w:t>2</w:t>
      </w:r>
      <w:r w:rsidR="00F61F65" w:rsidRPr="00556A7C">
        <w:t xml:space="preserve">), by which the Assembly adopted </w:t>
      </w:r>
      <w:r w:rsidR="007E3945" w:rsidRPr="00556A7C">
        <w:t xml:space="preserve">the </w:t>
      </w:r>
      <w:r w:rsidR="00AD0BF9" w:rsidRPr="00556A7C">
        <w:rPr>
          <w:i/>
          <w:iCs/>
          <w:lang w:val="en-GB"/>
        </w:rPr>
        <w:t>Revised maritime policy and requirements for a future global navigation satellite system (GNSS)</w:t>
      </w:r>
      <w:r w:rsidR="00AF59FC" w:rsidRPr="00556A7C">
        <w:t>,</w:t>
      </w:r>
    </w:p>
    <w:p w14:paraId="254E5BD0" w14:textId="1C007A8E" w:rsidR="00CB30B7" w:rsidRPr="00556A7C" w:rsidRDefault="00CB30B7" w:rsidP="00F61F65">
      <w:pPr>
        <w:pStyle w:val="a3"/>
        <w:rPr>
          <w:shd w:val="pct15" w:color="auto" w:fill="FFFFFF"/>
        </w:rPr>
      </w:pPr>
    </w:p>
    <w:p w14:paraId="6F605C1A" w14:textId="78D42F13" w:rsidR="00170E95" w:rsidRDefault="007C4371">
      <w:pPr>
        <w:pStyle w:val="a3"/>
        <w:ind w:left="138" w:right="128"/>
        <w:jc w:val="both"/>
      </w:pPr>
      <w:r>
        <w:t>RECOGNIZING the need for a worldwide radionavigation system to provide ships with navigational position-fixing throughout the world,</w:t>
      </w:r>
    </w:p>
    <w:p w14:paraId="6F605C1B" w14:textId="77777777" w:rsidR="00170E95" w:rsidRDefault="00170E95" w:rsidP="008E7A12">
      <w:pPr>
        <w:pStyle w:val="a3"/>
      </w:pPr>
    </w:p>
    <w:p w14:paraId="6E9DF439" w14:textId="1E5AA8FF" w:rsidR="00EA3E8E" w:rsidRPr="00556A7C" w:rsidRDefault="00EA3E8E" w:rsidP="00556A7C">
      <w:pPr>
        <w:ind w:left="142"/>
        <w:jc w:val="both"/>
        <w:rPr>
          <w:szCs w:val="24"/>
          <w:highlight w:val="lightGray"/>
        </w:rPr>
      </w:pPr>
      <w:r w:rsidRPr="000F3C78">
        <w:rPr>
          <w:szCs w:val="24"/>
        </w:rPr>
        <w:t xml:space="preserve">RECOGNIZING </w:t>
      </w:r>
      <w:r w:rsidR="00711E21" w:rsidRPr="00556A7C">
        <w:t>ALSO</w:t>
      </w:r>
      <w:r w:rsidR="00711E21" w:rsidRPr="000F3C78">
        <w:t xml:space="preserve"> </w:t>
      </w:r>
      <w:r w:rsidRPr="000F3C78">
        <w:rPr>
          <w:szCs w:val="24"/>
        </w:rPr>
        <w:t>the need of an augmentation system</w:t>
      </w:r>
      <w:r w:rsidR="001406DD" w:rsidRPr="000F3C78">
        <w:rPr>
          <w:szCs w:val="24"/>
        </w:rPr>
        <w:t>, where required,</w:t>
      </w:r>
      <w:r w:rsidRPr="000F3C78">
        <w:rPr>
          <w:szCs w:val="24"/>
        </w:rPr>
        <w:t xml:space="preserve"> to provide ships with a higher accuracy than </w:t>
      </w:r>
      <w:r w:rsidR="005D0B99" w:rsidRPr="000F3C78">
        <w:rPr>
          <w:szCs w:val="24"/>
        </w:rPr>
        <w:t xml:space="preserve">may be </w:t>
      </w:r>
      <w:r w:rsidRPr="000F3C78">
        <w:rPr>
          <w:szCs w:val="24"/>
        </w:rPr>
        <w:t xml:space="preserve">provided </w:t>
      </w:r>
      <w:r w:rsidR="005D0B99" w:rsidRPr="000F3C78">
        <w:rPr>
          <w:szCs w:val="24"/>
        </w:rPr>
        <w:t>by a standalone</w:t>
      </w:r>
      <w:r w:rsidRPr="000F3C78">
        <w:rPr>
          <w:szCs w:val="24"/>
        </w:rPr>
        <w:t xml:space="preserve"> worldwide radionavigation system</w:t>
      </w:r>
      <w:r w:rsidR="00F45A2C" w:rsidRPr="000F3C78">
        <w:rPr>
          <w:szCs w:val="24"/>
        </w:rPr>
        <w:t>,</w:t>
      </w:r>
    </w:p>
    <w:p w14:paraId="3CAF2A6A" w14:textId="77777777" w:rsidR="00EA3E8E" w:rsidRPr="005402EA" w:rsidRDefault="00EA3E8E" w:rsidP="00556A7C">
      <w:pPr>
        <w:ind w:left="142"/>
        <w:jc w:val="both"/>
        <w:rPr>
          <w:szCs w:val="24"/>
          <w:highlight w:val="lightGray"/>
        </w:rPr>
      </w:pPr>
    </w:p>
    <w:p w14:paraId="26FAFA27" w14:textId="21B63FB4" w:rsidR="00EA3E8E" w:rsidRPr="000F3C78" w:rsidRDefault="00EA3E8E" w:rsidP="00556A7C">
      <w:pPr>
        <w:ind w:left="142"/>
        <w:jc w:val="both"/>
      </w:pPr>
      <w:r w:rsidRPr="000F3C78">
        <w:t xml:space="preserve">RECOGNIZING </w:t>
      </w:r>
      <w:r w:rsidR="00711E21" w:rsidRPr="000F3C78">
        <w:t xml:space="preserve">FURTHER </w:t>
      </w:r>
      <w:r w:rsidRPr="000F3C78">
        <w:t>that radionavigation and augmentation systems share common technical features</w:t>
      </w:r>
      <w:r w:rsidR="00DB558B" w:rsidRPr="000F3C78">
        <w:t>,</w:t>
      </w:r>
      <w:r w:rsidRPr="000F3C78">
        <w:t xml:space="preserve"> </w:t>
      </w:r>
      <w:r w:rsidR="002D5D39" w:rsidRPr="000F3C78">
        <w:t>however</w:t>
      </w:r>
      <w:r w:rsidRPr="000F3C78">
        <w:t xml:space="preserve"> they are different and separate systems</w:t>
      </w:r>
      <w:r w:rsidR="00F45A2C" w:rsidRPr="000F3C78">
        <w:t>,</w:t>
      </w:r>
    </w:p>
    <w:p w14:paraId="055B7540" w14:textId="77777777" w:rsidR="00EA3E8E" w:rsidRDefault="00EA3E8E" w:rsidP="00556A7C">
      <w:pPr>
        <w:ind w:left="142"/>
        <w:jc w:val="both"/>
        <w:rPr>
          <w:ins w:id="0" w:author="Hideki NOGUCHI JAPAN" w:date="2025-07-22T14:33:00Z" w16du:dateUtc="2025-07-22T05:33:00Z"/>
          <w:rFonts w:eastAsiaTheme="minorEastAsia"/>
          <w:szCs w:val="24"/>
          <w:highlight w:val="lightGray"/>
          <w:lang w:eastAsia="ja-JP"/>
        </w:rPr>
      </w:pPr>
    </w:p>
    <w:p w14:paraId="2D5A988E" w14:textId="492BC422" w:rsidR="00066F21" w:rsidRPr="00066F21" w:rsidRDefault="00066F21" w:rsidP="00556A7C">
      <w:pPr>
        <w:ind w:left="142"/>
        <w:jc w:val="both"/>
        <w:rPr>
          <w:ins w:id="1" w:author="Hideki NOGUCHI JAPAN" w:date="2025-07-22T14:34:00Z" w16du:dateUtc="2025-07-22T05:34:00Z"/>
          <w:rFonts w:eastAsiaTheme="minorEastAsia"/>
          <w:szCs w:val="24"/>
          <w:highlight w:val="lightGray"/>
          <w:lang w:eastAsia="ja-JP"/>
        </w:rPr>
      </w:pPr>
      <w:ins w:id="2" w:author="Hideki NOGUCHI JAPAN" w:date="2025-07-22T14:34:00Z" w16du:dateUtc="2025-07-22T05:34:00Z">
        <w:r w:rsidRPr="00066F21">
          <w:rPr>
            <w:rFonts w:eastAsiaTheme="minorEastAsia"/>
            <w:caps/>
            <w:szCs w:val="24"/>
            <w:highlight w:val="lightGray"/>
            <w:lang w:eastAsia="ja-JP"/>
            <w:rPrChange w:id="3" w:author="Hideki NOGUCHI JAPAN" w:date="2025-07-22T14:38:00Z" w16du:dateUtc="2025-07-22T05:38:00Z">
              <w:rPr>
                <w:rFonts w:eastAsiaTheme="minorEastAsia"/>
                <w:szCs w:val="24"/>
                <w:highlight w:val="lightGray"/>
                <w:lang w:eastAsia="ja-JP"/>
              </w:rPr>
            </w:rPrChange>
          </w:rPr>
          <w:t>Recognizing furthermore</w:t>
        </w:r>
        <w:r>
          <w:rPr>
            <w:rFonts w:eastAsiaTheme="minorEastAsia" w:hint="eastAsia"/>
            <w:szCs w:val="24"/>
            <w:highlight w:val="lightGray"/>
            <w:lang w:eastAsia="ja-JP"/>
          </w:rPr>
          <w:t xml:space="preserve"> the </w:t>
        </w:r>
      </w:ins>
      <w:ins w:id="4" w:author="Hideki NOGUCHI JAPAN" w:date="2025-07-22T14:35:00Z" w16du:dateUtc="2025-07-22T05:35:00Z">
        <w:r>
          <w:rPr>
            <w:rFonts w:eastAsiaTheme="minorEastAsia" w:hint="eastAsia"/>
            <w:szCs w:val="24"/>
            <w:highlight w:val="lightGray"/>
            <w:lang w:eastAsia="ja-JP"/>
          </w:rPr>
          <w:t xml:space="preserve">need of </w:t>
        </w:r>
      </w:ins>
      <w:ins w:id="5" w:author="Hideki NOGUCHI JAPAN" w:date="2025-07-22T14:36:00Z" w16du:dateUtc="2025-07-22T05:36:00Z">
        <w:r>
          <w:rPr>
            <w:rFonts w:eastAsiaTheme="minorEastAsia" w:hint="eastAsia"/>
            <w:szCs w:val="24"/>
            <w:highlight w:val="lightGray"/>
            <w:lang w:eastAsia="ja-JP"/>
          </w:rPr>
          <w:t xml:space="preserve">a </w:t>
        </w:r>
      </w:ins>
      <w:ins w:id="6" w:author="Hideki NOGUCHI JAPAN" w:date="2025-07-22T14:35:00Z" w16du:dateUtc="2025-07-22T05:35:00Z">
        <w:r>
          <w:rPr>
            <w:rFonts w:eastAsiaTheme="minorEastAsia"/>
            <w:szCs w:val="24"/>
            <w:highlight w:val="lightGray"/>
            <w:lang w:eastAsia="ja-JP"/>
          </w:rPr>
          <w:t>backup</w:t>
        </w:r>
      </w:ins>
      <w:ins w:id="7" w:author="Hideki NOGUCHI JAPAN" w:date="2025-07-22T14:34:00Z" w16du:dateUtc="2025-07-22T05:34:00Z">
        <w:r>
          <w:rPr>
            <w:rFonts w:eastAsiaTheme="minorEastAsia" w:hint="eastAsia"/>
            <w:szCs w:val="24"/>
            <w:highlight w:val="lightGray"/>
            <w:lang w:eastAsia="ja-JP"/>
          </w:rPr>
          <w:t xml:space="preserve"> system, </w:t>
        </w:r>
      </w:ins>
      <w:proofErr w:type="gramStart"/>
      <w:ins w:id="8" w:author="Hideki NOGUCHI JAPAN" w:date="2025-07-22T14:35:00Z" w16du:dateUtc="2025-07-22T05:35:00Z">
        <w:r>
          <w:rPr>
            <w:rFonts w:eastAsiaTheme="minorEastAsia" w:hint="eastAsia"/>
            <w:szCs w:val="24"/>
            <w:highlight w:val="lightGray"/>
            <w:lang w:eastAsia="ja-JP"/>
          </w:rPr>
          <w:t>Rangin</w:t>
        </w:r>
      </w:ins>
      <w:ins w:id="9" w:author="Hideki NOGUCHI JAPAN" w:date="2025-09-04T12:02:00Z" w16du:dateUtc="2025-09-04T10:02:00Z">
        <w:r w:rsidR="00420036">
          <w:rPr>
            <w:rFonts w:eastAsiaTheme="minorEastAsia" w:hint="eastAsia"/>
            <w:szCs w:val="24"/>
            <w:highlight w:val="lightGray"/>
            <w:lang w:eastAsia="ja-JP"/>
          </w:rPr>
          <w:t>g</w:t>
        </w:r>
      </w:ins>
      <w:proofErr w:type="gramEnd"/>
      <w:ins w:id="10" w:author="Hideki NOGUCHI JAPAN" w:date="2025-07-22T14:35:00Z" w16du:dateUtc="2025-07-22T05:35:00Z">
        <w:r>
          <w:rPr>
            <w:rFonts w:eastAsiaTheme="minorEastAsia" w:hint="eastAsia"/>
            <w:szCs w:val="24"/>
            <w:highlight w:val="lightGray"/>
            <w:lang w:eastAsia="ja-JP"/>
          </w:rPr>
          <w:t xml:space="preserve"> mode (R-mode)</w:t>
        </w:r>
      </w:ins>
      <w:ins w:id="11" w:author="Hideki NOGUCHI JAPAN" w:date="2025-07-22T14:36:00Z" w16du:dateUtc="2025-07-22T05:36:00Z">
        <w:r>
          <w:rPr>
            <w:rFonts w:eastAsiaTheme="minorEastAsia" w:hint="eastAsia"/>
            <w:szCs w:val="24"/>
            <w:highlight w:val="lightGray"/>
            <w:lang w:eastAsia="ja-JP"/>
          </w:rPr>
          <w:t>,</w:t>
        </w:r>
      </w:ins>
      <w:ins w:id="12" w:author="Hideki NOGUCHI JAPAN" w:date="2025-07-22T14:35:00Z" w16du:dateUtc="2025-07-22T05:35:00Z">
        <w:r>
          <w:rPr>
            <w:rFonts w:eastAsiaTheme="minorEastAsia" w:hint="eastAsia"/>
            <w:szCs w:val="24"/>
            <w:highlight w:val="lightGray"/>
            <w:lang w:eastAsia="ja-JP"/>
          </w:rPr>
          <w:t xml:space="preserve"> for GNSS </w:t>
        </w:r>
      </w:ins>
      <w:ins w:id="13" w:author="Hideki NOGUCHI JAPAN" w:date="2025-07-22T14:36:00Z" w16du:dateUtc="2025-07-22T05:36:00Z">
        <w:r>
          <w:rPr>
            <w:rFonts w:eastAsiaTheme="minorEastAsia" w:hint="eastAsia"/>
            <w:szCs w:val="24"/>
            <w:highlight w:val="lightGray"/>
            <w:lang w:eastAsia="ja-JP"/>
          </w:rPr>
          <w:t xml:space="preserve">taking account </w:t>
        </w:r>
      </w:ins>
      <w:ins w:id="14" w:author="Hideki NOGUCHI JAPAN" w:date="2025-07-31T15:49:00Z" w16du:dateUtc="2025-07-31T06:49:00Z">
        <w:r w:rsidR="001C1F66">
          <w:rPr>
            <w:rFonts w:eastAsiaTheme="minorEastAsia" w:hint="eastAsia"/>
            <w:szCs w:val="24"/>
            <w:highlight w:val="lightGray"/>
            <w:lang w:eastAsia="ja-JP"/>
          </w:rPr>
          <w:t xml:space="preserve">of </w:t>
        </w:r>
      </w:ins>
      <w:ins w:id="15" w:author="Hideki NOGUCHI JAPAN" w:date="2025-07-22T14:37:00Z" w16du:dateUtc="2025-07-22T05:37:00Z">
        <w:r>
          <w:rPr>
            <w:rFonts w:eastAsiaTheme="minorEastAsia"/>
            <w:szCs w:val="24"/>
            <w:highlight w:val="lightGray"/>
            <w:lang w:eastAsia="ja-JP"/>
          </w:rPr>
          <w:t>increas</w:t>
        </w:r>
      </w:ins>
      <w:ins w:id="16" w:author="Hideki NOGUCHI JAPAN" w:date="2025-07-22T14:40:00Z" w16du:dateUtc="2025-07-22T05:40:00Z">
        <w:r>
          <w:rPr>
            <w:rFonts w:eastAsiaTheme="minorEastAsia" w:hint="eastAsia"/>
            <w:szCs w:val="24"/>
            <w:highlight w:val="lightGray"/>
            <w:lang w:eastAsia="ja-JP"/>
          </w:rPr>
          <w:t>e</w:t>
        </w:r>
      </w:ins>
      <w:ins w:id="17" w:author="Hideki NOGUCHI JAPAN" w:date="2025-07-22T14:37:00Z" w16du:dateUtc="2025-07-22T05:37:00Z">
        <w:r>
          <w:rPr>
            <w:rFonts w:eastAsiaTheme="minorEastAsia" w:hint="eastAsia"/>
            <w:szCs w:val="24"/>
            <w:highlight w:val="lightGray"/>
            <w:lang w:eastAsia="ja-JP"/>
          </w:rPr>
          <w:t xml:space="preserve"> of GNSS interference</w:t>
        </w:r>
      </w:ins>
      <w:ins w:id="18" w:author="Hideki NOGUCHI JAPAN" w:date="2025-07-22T14:38:00Z" w16du:dateUtc="2025-07-22T05:38:00Z">
        <w:r>
          <w:rPr>
            <w:rFonts w:eastAsiaTheme="minorEastAsia" w:hint="eastAsia"/>
            <w:szCs w:val="24"/>
            <w:highlight w:val="lightGray"/>
            <w:lang w:eastAsia="ja-JP"/>
          </w:rPr>
          <w:t xml:space="preserve"> in the world,</w:t>
        </w:r>
      </w:ins>
    </w:p>
    <w:p w14:paraId="591A310F" w14:textId="77777777" w:rsidR="00066F21" w:rsidRPr="00066F21" w:rsidRDefault="00066F21" w:rsidP="00556A7C">
      <w:pPr>
        <w:ind w:left="142"/>
        <w:jc w:val="both"/>
        <w:rPr>
          <w:rFonts w:eastAsiaTheme="minorEastAsia"/>
          <w:szCs w:val="24"/>
          <w:highlight w:val="lightGray"/>
          <w:lang w:eastAsia="ja-JP"/>
          <w:rPrChange w:id="19" w:author="Hideki NOGUCHI JAPAN" w:date="2025-07-22T14:38:00Z" w16du:dateUtc="2025-07-22T05:38:00Z">
            <w:rPr>
              <w:szCs w:val="24"/>
              <w:highlight w:val="lightGray"/>
            </w:rPr>
          </w:rPrChange>
        </w:rPr>
      </w:pPr>
    </w:p>
    <w:p w14:paraId="20ADCBE1" w14:textId="131A70AC" w:rsidR="00EA3E8E" w:rsidRPr="000F3C78" w:rsidRDefault="00EA3E8E" w:rsidP="00556A7C">
      <w:pPr>
        <w:ind w:left="142"/>
        <w:jc w:val="both"/>
      </w:pPr>
      <w:r w:rsidRPr="000F3C78">
        <w:t xml:space="preserve">RECOGNIZING that a radionavigation system as a standalone system allows a user equipped with the appropriate receiver to compute a </w:t>
      </w:r>
      <w:r w:rsidR="003B0422" w:rsidRPr="000F3C78">
        <w:t>positioning, navigation and timing (</w:t>
      </w:r>
      <w:r w:rsidRPr="000F3C78">
        <w:t>PNT</w:t>
      </w:r>
      <w:r w:rsidR="003B0422" w:rsidRPr="000F3C78">
        <w:t>)</w:t>
      </w:r>
      <w:r w:rsidRPr="000F3C78">
        <w:t xml:space="preserve"> solution</w:t>
      </w:r>
      <w:r w:rsidR="00F45A2C" w:rsidRPr="000F3C78">
        <w:t>,</w:t>
      </w:r>
    </w:p>
    <w:p w14:paraId="46732FFC" w14:textId="77777777" w:rsidR="00EA3E8E" w:rsidRPr="005402EA" w:rsidRDefault="00EA3E8E" w:rsidP="00556A7C">
      <w:pPr>
        <w:ind w:left="142"/>
        <w:jc w:val="both"/>
        <w:rPr>
          <w:szCs w:val="24"/>
          <w:highlight w:val="lightGray"/>
        </w:rPr>
      </w:pPr>
    </w:p>
    <w:p w14:paraId="4C04A7B2" w14:textId="3346C39A" w:rsidR="00EA3E8E" w:rsidRDefault="00EA3E8E" w:rsidP="00556A7C">
      <w:pPr>
        <w:ind w:left="142"/>
        <w:jc w:val="both"/>
        <w:rPr>
          <w:szCs w:val="24"/>
        </w:rPr>
      </w:pPr>
      <w:r w:rsidRPr="000F3C78">
        <w:rPr>
          <w:szCs w:val="24"/>
        </w:rPr>
        <w:t xml:space="preserve">RECOGNIZING </w:t>
      </w:r>
      <w:r w:rsidR="00711E21" w:rsidRPr="000F3C78">
        <w:t>ALSO</w:t>
      </w:r>
      <w:r w:rsidR="00711E21" w:rsidRPr="000F3C78">
        <w:rPr>
          <w:szCs w:val="24"/>
        </w:rPr>
        <w:t xml:space="preserve"> </w:t>
      </w:r>
      <w:r w:rsidRPr="000F3C78">
        <w:rPr>
          <w:szCs w:val="24"/>
        </w:rPr>
        <w:t xml:space="preserve">that an augmentation system cannot </w:t>
      </w:r>
      <w:r w:rsidR="004350B8" w:rsidRPr="000F3C78">
        <w:rPr>
          <w:szCs w:val="24"/>
        </w:rPr>
        <w:t xml:space="preserve">alone </w:t>
      </w:r>
      <w:r w:rsidR="002204BE" w:rsidRPr="000F3C78">
        <w:rPr>
          <w:szCs w:val="24"/>
        </w:rPr>
        <w:t>provide a position</w:t>
      </w:r>
      <w:r w:rsidR="00816D1E" w:rsidRPr="000F3C78">
        <w:rPr>
          <w:szCs w:val="24"/>
        </w:rPr>
        <w:t>,</w:t>
      </w:r>
      <w:r w:rsidR="002204BE" w:rsidRPr="000F3C78">
        <w:rPr>
          <w:szCs w:val="24"/>
        </w:rPr>
        <w:t xml:space="preserve"> </w:t>
      </w:r>
      <w:r w:rsidR="007D686E" w:rsidRPr="000F3C78">
        <w:rPr>
          <w:szCs w:val="24"/>
        </w:rPr>
        <w:t>however</w:t>
      </w:r>
      <w:r w:rsidR="003D101A" w:rsidRPr="000F3C78">
        <w:rPr>
          <w:szCs w:val="24"/>
        </w:rPr>
        <w:t xml:space="preserve"> </w:t>
      </w:r>
      <w:r w:rsidRPr="000F3C78">
        <w:rPr>
          <w:szCs w:val="24"/>
        </w:rPr>
        <w:t xml:space="preserve">complements the radionavigation system by enhancing the accuracy of the </w:t>
      </w:r>
      <w:r w:rsidR="00996A4A" w:rsidRPr="000F3C78">
        <w:rPr>
          <w:szCs w:val="24"/>
        </w:rPr>
        <w:t xml:space="preserve">computed </w:t>
      </w:r>
      <w:r w:rsidRPr="000F3C78">
        <w:rPr>
          <w:szCs w:val="24"/>
        </w:rPr>
        <w:t xml:space="preserve">PNT solution </w:t>
      </w:r>
      <w:r w:rsidR="00364DC0" w:rsidRPr="000F3C78">
        <w:rPr>
          <w:szCs w:val="24"/>
        </w:rPr>
        <w:t>and</w:t>
      </w:r>
      <w:r w:rsidRPr="000F3C78">
        <w:rPr>
          <w:szCs w:val="24"/>
        </w:rPr>
        <w:t xml:space="preserve"> providing integrity warnings</w:t>
      </w:r>
      <w:r w:rsidR="00F45A2C" w:rsidRPr="000F3C78">
        <w:rPr>
          <w:szCs w:val="24"/>
        </w:rPr>
        <w:t>,</w:t>
      </w:r>
    </w:p>
    <w:p w14:paraId="69A226A3" w14:textId="77777777" w:rsidR="00EA3E8E" w:rsidRPr="005402EA" w:rsidRDefault="00EA3E8E" w:rsidP="00EA3E8E">
      <w:pPr>
        <w:ind w:left="11"/>
        <w:rPr>
          <w:szCs w:val="24"/>
        </w:rPr>
      </w:pPr>
    </w:p>
    <w:p w14:paraId="2571E866" w14:textId="49447C09" w:rsidR="00877335" w:rsidRPr="000F3C78" w:rsidRDefault="00877335" w:rsidP="00877335">
      <w:pPr>
        <w:pStyle w:val="a3"/>
        <w:ind w:left="138" w:right="131"/>
        <w:jc w:val="both"/>
      </w:pPr>
      <w:r w:rsidRPr="000F3C78">
        <w:t xml:space="preserve">RECOGNIZING </w:t>
      </w:r>
      <w:r w:rsidR="00711E21" w:rsidRPr="000F3C78">
        <w:rPr>
          <w:szCs w:val="24"/>
        </w:rPr>
        <w:t>FURTHER</w:t>
      </w:r>
      <w:r w:rsidR="00711E21" w:rsidRPr="000F3C78">
        <w:t xml:space="preserve"> </w:t>
      </w:r>
      <w:r w:rsidRPr="000F3C78">
        <w:t>that resolution A.915(22), while acknowledging available augmentation techniques which enhance navigation performance, d</w:t>
      </w:r>
      <w:r w:rsidR="00ED0DEF" w:rsidRPr="000F3C78">
        <w:t>oes</w:t>
      </w:r>
      <w:r w:rsidRPr="000F3C78">
        <w:t xml:space="preserve"> not address the recognition of these augmentation techniques for GNSS,</w:t>
      </w:r>
    </w:p>
    <w:p w14:paraId="1DED4ECC" w14:textId="77777777" w:rsidR="00877335" w:rsidRPr="00044124" w:rsidRDefault="00877335" w:rsidP="00877335">
      <w:pPr>
        <w:pStyle w:val="a3"/>
        <w:rPr>
          <w:shd w:val="pct15" w:color="auto" w:fill="FFFFFF"/>
        </w:rPr>
      </w:pPr>
    </w:p>
    <w:p w14:paraId="6F605C1C" w14:textId="2987202D" w:rsidR="00170E95" w:rsidRDefault="007C4371" w:rsidP="00556A7C">
      <w:pPr>
        <w:pStyle w:val="a3"/>
        <w:ind w:left="142" w:right="131"/>
        <w:jc w:val="both"/>
      </w:pPr>
      <w:r>
        <w:t>RECOGNIZING</w:t>
      </w:r>
      <w:r>
        <w:rPr>
          <w:spacing w:val="-8"/>
        </w:rPr>
        <w:t xml:space="preserve"> </w:t>
      </w:r>
      <w:r>
        <w:t>the</w:t>
      </w:r>
      <w:r>
        <w:rPr>
          <w:spacing w:val="-7"/>
        </w:rPr>
        <w:t xml:space="preserve"> </w:t>
      </w:r>
      <w:r>
        <w:t>need</w:t>
      </w:r>
      <w:r>
        <w:rPr>
          <w:spacing w:val="-7"/>
        </w:rPr>
        <w:t xml:space="preserve"> </w:t>
      </w:r>
      <w:r>
        <w:t>to</w:t>
      </w:r>
      <w:r>
        <w:rPr>
          <w:spacing w:val="-7"/>
        </w:rPr>
        <w:t xml:space="preserve"> </w:t>
      </w:r>
      <w:r>
        <w:t>amend</w:t>
      </w:r>
      <w:r>
        <w:rPr>
          <w:spacing w:val="-7"/>
        </w:rPr>
        <w:t xml:space="preserve"> </w:t>
      </w:r>
      <w:r>
        <w:t>the</w:t>
      </w:r>
      <w:r>
        <w:rPr>
          <w:spacing w:val="-8"/>
        </w:rPr>
        <w:t xml:space="preserve"> </w:t>
      </w:r>
      <w:r>
        <w:t>aforementioned</w:t>
      </w:r>
      <w:r>
        <w:rPr>
          <w:spacing w:val="-7"/>
        </w:rPr>
        <w:t xml:space="preserve"> </w:t>
      </w:r>
      <w:r>
        <w:t>revised</w:t>
      </w:r>
      <w:r>
        <w:rPr>
          <w:spacing w:val="-7"/>
        </w:rPr>
        <w:t xml:space="preserve"> </w:t>
      </w:r>
      <w:r>
        <w:rPr>
          <w:spacing w:val="-2"/>
        </w:rPr>
        <w:t>report,</w:t>
      </w:r>
      <w:r w:rsidR="00C22716">
        <w:rPr>
          <w:spacing w:val="-2"/>
        </w:rPr>
        <w:t xml:space="preserve"> </w:t>
      </w:r>
      <w:r w:rsidR="00C22716" w:rsidRPr="000F3C78">
        <w:rPr>
          <w:spacing w:val="-2"/>
        </w:rPr>
        <w:t xml:space="preserve">and that </w:t>
      </w:r>
      <w:r w:rsidR="00D419BD" w:rsidRPr="000F3C78">
        <w:rPr>
          <w:spacing w:val="-2"/>
        </w:rPr>
        <w:t xml:space="preserve">by </w:t>
      </w:r>
      <w:r w:rsidR="00D419BD" w:rsidRPr="000F3C78">
        <w:t xml:space="preserve">resolution A.1046(27), </w:t>
      </w:r>
      <w:r w:rsidR="00C22716" w:rsidRPr="000F3C78">
        <w:rPr>
          <w:spacing w:val="-2"/>
        </w:rPr>
        <w:t xml:space="preserve">the Assembly </w:t>
      </w:r>
      <w:r w:rsidR="00C22716" w:rsidRPr="000F3C78">
        <w:t>requested the Maritime Safety Committee to keep the above-mentioned revised report under review for adjustment as necessary,</w:t>
      </w:r>
    </w:p>
    <w:p w14:paraId="6F605C1D" w14:textId="70F45979" w:rsidR="00170E95" w:rsidRDefault="007C4371">
      <w:pPr>
        <w:pStyle w:val="a3"/>
        <w:spacing w:before="253"/>
        <w:ind w:left="138" w:right="130"/>
        <w:jc w:val="both"/>
      </w:pPr>
      <w:r>
        <w:t xml:space="preserve">HAVING CONSIDERED the recommendation made by the </w:t>
      </w:r>
      <w:r w:rsidR="003A401F" w:rsidRPr="000F3C78">
        <w:t>Sub</w:t>
      </w:r>
      <w:r w:rsidR="00CF43D2" w:rsidRPr="000F3C78">
        <w:noBreakHyphen/>
      </w:r>
      <w:r w:rsidR="003A401F" w:rsidRPr="000F3C78">
        <w:t xml:space="preserve">Committee on Navigation, Communications and Search and Rescue </w:t>
      </w:r>
      <w:r>
        <w:t xml:space="preserve">at its </w:t>
      </w:r>
      <w:r w:rsidR="00CF43D2" w:rsidRPr="000F3C78">
        <w:t>twelfth</w:t>
      </w:r>
      <w:r>
        <w:t xml:space="preserve"> session,</w:t>
      </w:r>
    </w:p>
    <w:p w14:paraId="6F605C1E" w14:textId="77777777" w:rsidR="00170E95" w:rsidRDefault="00170E95">
      <w:pPr>
        <w:pStyle w:val="a3"/>
      </w:pPr>
    </w:p>
    <w:p w14:paraId="6F605C1F" w14:textId="1D3F02D6" w:rsidR="00170E95" w:rsidRDefault="007C4371">
      <w:pPr>
        <w:pStyle w:val="a4"/>
        <w:numPr>
          <w:ilvl w:val="0"/>
          <w:numId w:val="3"/>
        </w:numPr>
        <w:tabs>
          <w:tab w:val="left" w:pos="989"/>
        </w:tabs>
        <w:ind w:right="129" w:firstLine="0"/>
      </w:pPr>
      <w:r>
        <w:t xml:space="preserve">ADOPTS, as the </w:t>
      </w:r>
      <w:r w:rsidR="000F049F" w:rsidRPr="000F3C78">
        <w:t>revised</w:t>
      </w:r>
      <w:r w:rsidR="000F049F">
        <w:t xml:space="preserve"> </w:t>
      </w:r>
      <w:r>
        <w:t xml:space="preserve">IMO </w:t>
      </w:r>
      <w:r w:rsidRPr="0031495A">
        <w:t>policy for the recognition and acceptance</w:t>
      </w:r>
      <w:r>
        <w:t xml:space="preserve"> of suitable radionavigation systems intended for international use, the </w:t>
      </w:r>
      <w:r w:rsidR="00872B49" w:rsidRPr="000F3C78">
        <w:t>r</w:t>
      </w:r>
      <w:r>
        <w:t xml:space="preserve">evised </w:t>
      </w:r>
      <w:r w:rsidR="00872B49" w:rsidRPr="000F3C78">
        <w:t>"</w:t>
      </w:r>
      <w:r>
        <w:t>Report on the Study of</w:t>
      </w:r>
      <w:r>
        <w:rPr>
          <w:spacing w:val="80"/>
        </w:rPr>
        <w:t xml:space="preserve"> </w:t>
      </w:r>
      <w:r>
        <w:t xml:space="preserve">a Worldwide Radionavigation System", as set out in the </w:t>
      </w:r>
      <w:r w:rsidR="007E3945" w:rsidRPr="000F3C78">
        <w:t>a</w:t>
      </w:r>
      <w:r>
        <w:t>nnex to the present resolution;</w:t>
      </w:r>
    </w:p>
    <w:p w14:paraId="6F605C20" w14:textId="77777777" w:rsidR="00170E95" w:rsidRDefault="00170E95">
      <w:pPr>
        <w:pStyle w:val="a3"/>
      </w:pPr>
    </w:p>
    <w:p w14:paraId="6F605C21" w14:textId="77777777" w:rsidR="00170E95" w:rsidRDefault="007C4371">
      <w:pPr>
        <w:pStyle w:val="a4"/>
        <w:numPr>
          <w:ilvl w:val="0"/>
          <w:numId w:val="3"/>
        </w:numPr>
        <w:tabs>
          <w:tab w:val="left" w:pos="989"/>
        </w:tabs>
        <w:ind w:firstLine="0"/>
      </w:pPr>
      <w:r>
        <w:t>INVITES Governments to keep the Organization informed of the operational development of any suitable radionavigation systems conforming to the policy referred to above which might be considered by the Organization for use by ships worldwide;</w:t>
      </w:r>
    </w:p>
    <w:p w14:paraId="6F605C22" w14:textId="0F2B81FA" w:rsidR="00170E95" w:rsidRDefault="007C4371">
      <w:pPr>
        <w:pStyle w:val="a4"/>
        <w:numPr>
          <w:ilvl w:val="0"/>
          <w:numId w:val="3"/>
        </w:numPr>
        <w:tabs>
          <w:tab w:val="left" w:pos="989"/>
        </w:tabs>
        <w:spacing w:before="253"/>
        <w:ind w:right="129" w:firstLine="0"/>
      </w:pPr>
      <w:r>
        <w:t xml:space="preserve">INVITES ALSO Governments and organizations providing radionavigation systems to consent to recognition of these systems by </w:t>
      </w:r>
      <w:r w:rsidR="00525512" w:rsidRPr="000F3C78">
        <w:t>the Organization</w:t>
      </w:r>
      <w:r>
        <w:t>;</w:t>
      </w:r>
    </w:p>
    <w:p w14:paraId="354C72DB" w14:textId="77777777" w:rsidR="00262A30" w:rsidRDefault="00262A30" w:rsidP="00556A7C">
      <w:pPr>
        <w:tabs>
          <w:tab w:val="left" w:pos="989"/>
        </w:tabs>
        <w:ind w:left="136" w:right="130"/>
      </w:pPr>
    </w:p>
    <w:p w14:paraId="6F605C28" w14:textId="056E3577" w:rsidR="00170E95" w:rsidRDefault="000F3C78" w:rsidP="00556A7C">
      <w:pPr>
        <w:pStyle w:val="a4"/>
        <w:numPr>
          <w:ilvl w:val="0"/>
          <w:numId w:val="3"/>
        </w:numPr>
        <w:spacing w:before="1"/>
        <w:ind w:left="142" w:right="0" w:firstLine="0"/>
      </w:pPr>
      <w:r w:rsidRPr="000F3C78">
        <w:rPr>
          <w:rFonts w:ascii="ＭＳ 明朝" w:eastAsia="ＭＳ 明朝" w:hAnsi="ＭＳ 明朝" w:cs="ＭＳ 明朝" w:hint="eastAsia"/>
          <w:spacing w:val="-10"/>
          <w:lang w:eastAsia="ja-JP"/>
        </w:rPr>
        <w:t xml:space="preserve">　</w:t>
      </w:r>
      <w:r w:rsidR="00F97760" w:rsidRPr="000F3C78">
        <w:rPr>
          <w:spacing w:val="-10"/>
        </w:rPr>
        <w:t xml:space="preserve">DECIDES that the annex to the present resolution </w:t>
      </w:r>
      <w:r w:rsidR="00F97760" w:rsidRPr="000F3C78">
        <w:rPr>
          <w:rFonts w:eastAsiaTheme="minorEastAsia"/>
          <w:lang w:eastAsia="ja-JP"/>
        </w:rPr>
        <w:t>supersedes</w:t>
      </w:r>
      <w:r w:rsidR="000D57EC" w:rsidRPr="000F3C78">
        <w:rPr>
          <w:rFonts w:eastAsiaTheme="minorEastAsia"/>
          <w:spacing w:val="-10"/>
          <w:lang w:eastAsia="ja-JP"/>
        </w:rPr>
        <w:t xml:space="preserve"> the annex to </w:t>
      </w:r>
      <w:r w:rsidR="007C4371">
        <w:t>resolution</w:t>
      </w:r>
      <w:r w:rsidR="007C4371">
        <w:rPr>
          <w:spacing w:val="-10"/>
        </w:rPr>
        <w:t xml:space="preserve"> </w:t>
      </w:r>
      <w:r w:rsidR="007C4371">
        <w:rPr>
          <w:spacing w:val="-2"/>
        </w:rPr>
        <w:lastRenderedPageBreak/>
        <w:t>A.</w:t>
      </w:r>
      <w:r w:rsidR="00D35D65" w:rsidRPr="000F3C78">
        <w:rPr>
          <w:spacing w:val="-2"/>
        </w:rPr>
        <w:t>1046</w:t>
      </w:r>
      <w:r w:rsidR="007C4371">
        <w:rPr>
          <w:spacing w:val="-2"/>
        </w:rPr>
        <w:t>(2</w:t>
      </w:r>
      <w:r w:rsidR="00D35D65" w:rsidRPr="000F3C78">
        <w:rPr>
          <w:spacing w:val="-2"/>
        </w:rPr>
        <w:t>7</w:t>
      </w:r>
      <w:r w:rsidR="007C4371">
        <w:rPr>
          <w:spacing w:val="-2"/>
        </w:rPr>
        <w:t>).</w:t>
      </w:r>
    </w:p>
    <w:p w14:paraId="6F605C29" w14:textId="77777777" w:rsidR="00170E95" w:rsidRDefault="00170E95" w:rsidP="00556A7C">
      <w:pPr>
        <w:ind w:left="142"/>
        <w:jc w:val="both"/>
        <w:sectPr w:rsidR="00170E95" w:rsidSect="00430989">
          <w:headerReference w:type="even" r:id="rId12"/>
          <w:headerReference w:type="default" r:id="rId13"/>
          <w:footerReference w:type="even" r:id="rId14"/>
          <w:footerReference w:type="default" r:id="rId15"/>
          <w:headerReference w:type="first" r:id="rId16"/>
          <w:footerReference w:type="first" r:id="rId17"/>
          <w:type w:val="continuous"/>
          <w:pgSz w:w="11900" w:h="16840"/>
          <w:pgMar w:top="1140" w:right="1280" w:bottom="1040" w:left="1280" w:header="0" w:footer="856" w:gutter="0"/>
          <w:cols w:space="720"/>
          <w:titlePg/>
          <w:docGrid w:linePitch="299"/>
          <w:sectPrChange w:id="28" w:author="Hideki NOGUCHI JAPAN" w:date="2025-09-04T12:25:00Z" w16du:dateUtc="2025-09-04T10:25:00Z">
            <w:sectPr w:rsidR="00170E95" w:rsidSect="00430989">
              <w:pgMar w:top="1140" w:right="1280" w:bottom="1040" w:left="1280" w:header="0" w:footer="856" w:gutter="0"/>
              <w:titlePg w:val="0"/>
              <w:docGrid w:linePitch="0"/>
            </w:sectPr>
          </w:sectPrChange>
        </w:sectPr>
      </w:pPr>
    </w:p>
    <w:p w14:paraId="6F605C2C" w14:textId="77777777" w:rsidR="00170E95" w:rsidRDefault="007C4371">
      <w:pPr>
        <w:pStyle w:val="a3"/>
        <w:spacing w:before="251"/>
        <w:ind w:left="6"/>
        <w:jc w:val="center"/>
      </w:pPr>
      <w:r>
        <w:rPr>
          <w:spacing w:val="-2"/>
        </w:rPr>
        <w:lastRenderedPageBreak/>
        <w:t>Annex</w:t>
      </w:r>
    </w:p>
    <w:p w14:paraId="6F605C2D" w14:textId="77777777" w:rsidR="00170E95" w:rsidRDefault="00170E95">
      <w:pPr>
        <w:pStyle w:val="a3"/>
      </w:pPr>
    </w:p>
    <w:p w14:paraId="6F605C2E" w14:textId="35ACCD73" w:rsidR="00170E95" w:rsidRDefault="007C4371">
      <w:pPr>
        <w:ind w:left="6"/>
        <w:jc w:val="center"/>
        <w:rPr>
          <w:b/>
        </w:rPr>
      </w:pPr>
      <w:r>
        <w:rPr>
          <w:b/>
        </w:rPr>
        <w:t>REPORT</w:t>
      </w:r>
      <w:r>
        <w:rPr>
          <w:b/>
          <w:spacing w:val="-7"/>
        </w:rPr>
        <w:t xml:space="preserve"> </w:t>
      </w:r>
      <w:r>
        <w:rPr>
          <w:b/>
        </w:rPr>
        <w:t>ON</w:t>
      </w:r>
      <w:r>
        <w:rPr>
          <w:b/>
          <w:spacing w:val="-5"/>
        </w:rPr>
        <w:t xml:space="preserve"> </w:t>
      </w:r>
      <w:r>
        <w:rPr>
          <w:b/>
        </w:rPr>
        <w:t>THE</w:t>
      </w:r>
      <w:r>
        <w:rPr>
          <w:b/>
          <w:spacing w:val="-7"/>
        </w:rPr>
        <w:t xml:space="preserve"> </w:t>
      </w:r>
      <w:r>
        <w:rPr>
          <w:b/>
        </w:rPr>
        <w:t>STUDY</w:t>
      </w:r>
      <w:r>
        <w:rPr>
          <w:b/>
          <w:spacing w:val="-6"/>
        </w:rPr>
        <w:t xml:space="preserve"> </w:t>
      </w:r>
      <w:r>
        <w:rPr>
          <w:b/>
          <w:spacing w:val="-5"/>
        </w:rPr>
        <w:t>OF</w:t>
      </w:r>
    </w:p>
    <w:p w14:paraId="6F605C2F" w14:textId="77777777" w:rsidR="00170E95" w:rsidRDefault="007C4371">
      <w:pPr>
        <w:ind w:left="6" w:right="1"/>
        <w:jc w:val="center"/>
        <w:rPr>
          <w:b/>
        </w:rPr>
      </w:pPr>
      <w:r>
        <w:rPr>
          <w:b/>
          <w:spacing w:val="-2"/>
        </w:rPr>
        <w:t>A</w:t>
      </w:r>
      <w:r>
        <w:rPr>
          <w:b/>
        </w:rPr>
        <w:t xml:space="preserve"> </w:t>
      </w:r>
      <w:r>
        <w:rPr>
          <w:b/>
          <w:spacing w:val="-2"/>
        </w:rPr>
        <w:t>WORLDWIDE</w:t>
      </w:r>
      <w:r>
        <w:rPr>
          <w:b/>
          <w:spacing w:val="1"/>
        </w:rPr>
        <w:t xml:space="preserve"> </w:t>
      </w:r>
      <w:r>
        <w:rPr>
          <w:b/>
          <w:spacing w:val="-2"/>
        </w:rPr>
        <w:t>RADIONAVIGATION</w:t>
      </w:r>
      <w:r>
        <w:rPr>
          <w:b/>
          <w:spacing w:val="1"/>
        </w:rPr>
        <w:t xml:space="preserve"> </w:t>
      </w:r>
      <w:r>
        <w:rPr>
          <w:b/>
          <w:spacing w:val="-2"/>
        </w:rPr>
        <w:t>SYSTEM</w:t>
      </w:r>
    </w:p>
    <w:p w14:paraId="6F605C30" w14:textId="77777777" w:rsidR="00170E95" w:rsidRDefault="00170E95">
      <w:pPr>
        <w:pStyle w:val="a3"/>
        <w:rPr>
          <w:b/>
        </w:rPr>
      </w:pPr>
    </w:p>
    <w:p w14:paraId="6F605C31" w14:textId="77777777" w:rsidR="00170E95" w:rsidRDefault="00170E95">
      <w:pPr>
        <w:pStyle w:val="a3"/>
        <w:spacing w:before="1"/>
        <w:rPr>
          <w:b/>
        </w:rPr>
      </w:pPr>
    </w:p>
    <w:p w14:paraId="6F605C32" w14:textId="77777777" w:rsidR="00170E95" w:rsidRDefault="007C4371">
      <w:pPr>
        <w:pStyle w:val="a4"/>
        <w:numPr>
          <w:ilvl w:val="0"/>
          <w:numId w:val="2"/>
        </w:numPr>
        <w:tabs>
          <w:tab w:val="left" w:pos="989"/>
        </w:tabs>
        <w:ind w:right="0"/>
        <w:rPr>
          <w:b/>
        </w:rPr>
      </w:pPr>
      <w:r>
        <w:rPr>
          <w:b/>
          <w:spacing w:val="-2"/>
        </w:rPr>
        <w:t>INTRODUCTION</w:t>
      </w:r>
    </w:p>
    <w:p w14:paraId="6F605C33" w14:textId="4B73C5F9" w:rsidR="00170E95" w:rsidRDefault="007C4371" w:rsidP="00372A9A">
      <w:pPr>
        <w:pStyle w:val="a4"/>
        <w:numPr>
          <w:ilvl w:val="1"/>
          <w:numId w:val="2"/>
        </w:numPr>
        <w:tabs>
          <w:tab w:val="left" w:pos="988"/>
        </w:tabs>
        <w:spacing w:before="251"/>
        <w:ind w:right="129" w:firstLine="0"/>
      </w:pPr>
      <w:r>
        <w:t>Studies on a worldwide radionavigation system have been taking place since 1983. These</w:t>
      </w:r>
      <w:r>
        <w:rPr>
          <w:spacing w:val="-2"/>
        </w:rPr>
        <w:t xml:space="preserve"> </w:t>
      </w:r>
      <w:r>
        <w:t>studies</w:t>
      </w:r>
      <w:r>
        <w:rPr>
          <w:spacing w:val="-2"/>
        </w:rPr>
        <w:t xml:space="preserve"> </w:t>
      </w:r>
      <w:r>
        <w:t>have</w:t>
      </w:r>
      <w:r>
        <w:rPr>
          <w:spacing w:val="-2"/>
        </w:rPr>
        <w:t xml:space="preserve"> </w:t>
      </w:r>
      <w:r>
        <w:t>provided</w:t>
      </w:r>
      <w:r>
        <w:rPr>
          <w:spacing w:val="-2"/>
        </w:rPr>
        <w:t xml:space="preserve"> </w:t>
      </w:r>
      <w:r>
        <w:t>a</w:t>
      </w:r>
      <w:r>
        <w:rPr>
          <w:spacing w:val="-2"/>
        </w:rPr>
        <w:t xml:space="preserve"> </w:t>
      </w:r>
      <w:r>
        <w:t>basis</w:t>
      </w:r>
      <w:r>
        <w:rPr>
          <w:spacing w:val="-2"/>
        </w:rPr>
        <w:t xml:space="preserve"> </w:t>
      </w:r>
      <w:r>
        <w:t>on</w:t>
      </w:r>
      <w:r>
        <w:rPr>
          <w:spacing w:val="-2"/>
        </w:rPr>
        <w:t xml:space="preserve"> </w:t>
      </w:r>
      <w:r>
        <w:t>which</w:t>
      </w:r>
      <w:r>
        <w:rPr>
          <w:spacing w:val="-2"/>
        </w:rPr>
        <w:t xml:space="preserve"> </w:t>
      </w:r>
      <w:r>
        <w:t>chapter</w:t>
      </w:r>
      <w:r>
        <w:rPr>
          <w:spacing w:val="-2"/>
        </w:rPr>
        <w:t xml:space="preserve"> </w:t>
      </w:r>
      <w:r>
        <w:t>V</w:t>
      </w:r>
      <w:r>
        <w:rPr>
          <w:spacing w:val="-2"/>
        </w:rPr>
        <w:t xml:space="preserve"> </w:t>
      </w:r>
      <w:r>
        <w:t>of</w:t>
      </w:r>
      <w:r>
        <w:rPr>
          <w:spacing w:val="-2"/>
        </w:rPr>
        <w:t xml:space="preserve"> </w:t>
      </w:r>
      <w:r>
        <w:t>the</w:t>
      </w:r>
      <w:r>
        <w:rPr>
          <w:spacing w:val="-2"/>
        </w:rPr>
        <w:t xml:space="preserve"> </w:t>
      </w:r>
      <w:r>
        <w:t>1974</w:t>
      </w:r>
      <w:r>
        <w:rPr>
          <w:spacing w:val="-2"/>
        </w:rPr>
        <w:t xml:space="preserve"> </w:t>
      </w:r>
      <w:r>
        <w:t>SOLAS</w:t>
      </w:r>
      <w:r>
        <w:rPr>
          <w:spacing w:val="-2"/>
        </w:rPr>
        <w:t xml:space="preserve"> </w:t>
      </w:r>
      <w:r>
        <w:t>Convention</w:t>
      </w:r>
      <w:r>
        <w:rPr>
          <w:spacing w:val="-2"/>
        </w:rPr>
        <w:t xml:space="preserve"> </w:t>
      </w:r>
      <w:r>
        <w:t>has been amended to include a requirement for ships to carry means of receiving transmissions from suitable radionavigation systems throughout their intended voyage.</w:t>
      </w:r>
    </w:p>
    <w:p w14:paraId="18717A92" w14:textId="77777777" w:rsidR="00E01DFF" w:rsidRPr="00E01DFF" w:rsidRDefault="00E01DFF" w:rsidP="00556A7C">
      <w:pPr>
        <w:pStyle w:val="a3"/>
        <w:jc w:val="both"/>
        <w:rPr>
          <w:rFonts w:eastAsiaTheme="minorEastAsia"/>
          <w:lang w:eastAsia="ja-JP"/>
        </w:rPr>
      </w:pPr>
    </w:p>
    <w:p w14:paraId="6F605C34" w14:textId="3DC04392" w:rsidR="00170E95" w:rsidRPr="00FE735C" w:rsidRDefault="00E01DFF" w:rsidP="00556A7C">
      <w:pPr>
        <w:pStyle w:val="a3"/>
        <w:tabs>
          <w:tab w:val="left" w:pos="851"/>
        </w:tabs>
        <w:ind w:left="142"/>
        <w:jc w:val="both"/>
        <w:rPr>
          <w:rFonts w:eastAsiaTheme="minorEastAsia"/>
          <w:lang w:eastAsia="ja-JP"/>
        </w:rPr>
      </w:pPr>
      <w:r w:rsidRPr="00FE735C">
        <w:rPr>
          <w:rFonts w:eastAsiaTheme="minorEastAsia"/>
          <w:lang w:eastAsia="ja-JP"/>
        </w:rPr>
        <w:t>1.2</w:t>
      </w:r>
      <w:r w:rsidRPr="00FE735C">
        <w:rPr>
          <w:rFonts w:eastAsiaTheme="minorEastAsia"/>
          <w:lang w:eastAsia="ja-JP"/>
        </w:rPr>
        <w:tab/>
        <w:t>It is understood that the worldwide radionavigation system includes global and regional radionavigation systems and may include corresponding augmentations systems</w:t>
      </w:r>
      <w:ins w:id="29" w:author="Hideki NOGUCHI JAPAN" w:date="2025-09-04T12:00:00Z" w16du:dateUtc="2025-09-04T10:00:00Z">
        <w:r w:rsidR="008E50B3">
          <w:rPr>
            <w:rFonts w:eastAsiaTheme="minorEastAsia" w:hint="eastAsia"/>
            <w:lang w:eastAsia="ja-JP"/>
          </w:rPr>
          <w:t xml:space="preserve"> and backup system</w:t>
        </w:r>
      </w:ins>
      <w:r w:rsidRPr="00FE735C">
        <w:rPr>
          <w:rFonts w:eastAsiaTheme="minorEastAsia"/>
          <w:lang w:eastAsia="ja-JP"/>
        </w:rPr>
        <w:t>.</w:t>
      </w:r>
    </w:p>
    <w:p w14:paraId="2AD5E247" w14:textId="77777777" w:rsidR="00E01DFF" w:rsidRDefault="00E01DFF" w:rsidP="00556A7C">
      <w:pPr>
        <w:pStyle w:val="a3"/>
        <w:ind w:left="142"/>
        <w:jc w:val="both"/>
      </w:pPr>
    </w:p>
    <w:p w14:paraId="6F605C35" w14:textId="7D9A66E0" w:rsidR="00170E95" w:rsidRDefault="00B950F6" w:rsidP="00556A7C">
      <w:pPr>
        <w:tabs>
          <w:tab w:val="left" w:pos="987"/>
        </w:tabs>
        <w:ind w:left="138" w:right="131"/>
        <w:jc w:val="both"/>
      </w:pPr>
      <w:r w:rsidRPr="00556A7C">
        <w:t>1.</w:t>
      </w:r>
      <w:r w:rsidRPr="00FE735C">
        <w:t>3</w:t>
      </w:r>
      <w:r w:rsidRPr="00556A7C">
        <w:tab/>
      </w:r>
      <w:r w:rsidR="007C4371" w:rsidRPr="00B1593C">
        <w:t>T</w:t>
      </w:r>
      <w:r w:rsidR="007C4371">
        <w:t>he</w:t>
      </w:r>
      <w:r w:rsidR="007C4371" w:rsidRPr="00EF1410">
        <w:rPr>
          <w:spacing w:val="-4"/>
        </w:rPr>
        <w:t xml:space="preserve"> </w:t>
      </w:r>
      <w:r w:rsidR="007C4371">
        <w:t>operational</w:t>
      </w:r>
      <w:r w:rsidR="007C4371" w:rsidRPr="00EF1410">
        <w:rPr>
          <w:spacing w:val="-4"/>
        </w:rPr>
        <w:t xml:space="preserve"> </w:t>
      </w:r>
      <w:r w:rsidR="007C4371">
        <w:t>requirements</w:t>
      </w:r>
      <w:r w:rsidR="007C4371" w:rsidRPr="00EF1410">
        <w:rPr>
          <w:spacing w:val="-4"/>
        </w:rPr>
        <w:t xml:space="preserve"> </w:t>
      </w:r>
      <w:r w:rsidR="007C4371">
        <w:t>for</w:t>
      </w:r>
      <w:r w:rsidR="007C4371" w:rsidRPr="00EF1410">
        <w:rPr>
          <w:spacing w:val="-4"/>
        </w:rPr>
        <w:t xml:space="preserve"> </w:t>
      </w:r>
      <w:bookmarkStart w:id="30" w:name="_Hlk197448957"/>
      <w:r w:rsidR="007C4371">
        <w:t>worldwide</w:t>
      </w:r>
      <w:r w:rsidR="007C4371" w:rsidRPr="00EF1410">
        <w:rPr>
          <w:spacing w:val="-4"/>
        </w:rPr>
        <w:t xml:space="preserve"> </w:t>
      </w:r>
      <w:r w:rsidR="007C4371">
        <w:t>radionavigation</w:t>
      </w:r>
      <w:r w:rsidR="007C4371" w:rsidRPr="00EF1410">
        <w:rPr>
          <w:spacing w:val="-5"/>
        </w:rPr>
        <w:t xml:space="preserve"> </w:t>
      </w:r>
      <w:r w:rsidR="007C4371" w:rsidRPr="008A739E">
        <w:t>systems</w:t>
      </w:r>
      <w:bookmarkEnd w:id="30"/>
      <w:r w:rsidR="00D4250F">
        <w:t xml:space="preserve"> </w:t>
      </w:r>
      <w:r w:rsidR="00D4250F" w:rsidRPr="00FE735C">
        <w:t>and</w:t>
      </w:r>
      <w:r w:rsidR="00624509" w:rsidRPr="00FE735C">
        <w:t xml:space="preserve"> augmentation </w:t>
      </w:r>
      <w:r w:rsidR="00D36388" w:rsidRPr="00FE735C">
        <w:t>systems</w:t>
      </w:r>
      <w:r w:rsidR="00A144D6" w:rsidRPr="00FE735C">
        <w:rPr>
          <w:rFonts w:eastAsiaTheme="minorEastAsia" w:hint="eastAsia"/>
          <w:lang w:eastAsia="ja-JP"/>
        </w:rPr>
        <w:t>,</w:t>
      </w:r>
      <w:r w:rsidR="007A34A9" w:rsidRPr="00FE735C">
        <w:rPr>
          <w:rFonts w:eastAsiaTheme="minorEastAsia" w:hint="eastAsia"/>
          <w:lang w:eastAsia="ja-JP"/>
        </w:rPr>
        <w:t xml:space="preserve"> </w:t>
      </w:r>
      <w:r w:rsidR="00A1348E" w:rsidRPr="00FE735C">
        <w:rPr>
          <w:rFonts w:eastAsiaTheme="minorEastAsia" w:hint="eastAsia"/>
          <w:lang w:eastAsia="ja-JP"/>
        </w:rPr>
        <w:t xml:space="preserve">which may </w:t>
      </w:r>
      <w:r w:rsidR="00616046" w:rsidRPr="00FE735C">
        <w:rPr>
          <w:rFonts w:eastAsiaTheme="minorEastAsia" w:hint="eastAsia"/>
          <w:lang w:eastAsia="ja-JP"/>
        </w:rPr>
        <w:t>have</w:t>
      </w:r>
      <w:r w:rsidR="00A1348E" w:rsidRPr="00FE735C">
        <w:rPr>
          <w:rFonts w:eastAsiaTheme="minorEastAsia" w:hint="eastAsia"/>
          <w:lang w:eastAsia="ja-JP"/>
        </w:rPr>
        <w:t xml:space="preserve"> global or regional</w:t>
      </w:r>
      <w:r w:rsidR="00616046" w:rsidRPr="00FE735C">
        <w:rPr>
          <w:rFonts w:eastAsiaTheme="minorEastAsia" w:hint="eastAsia"/>
          <w:lang w:eastAsia="ja-JP"/>
        </w:rPr>
        <w:t xml:space="preserve"> coverage</w:t>
      </w:r>
      <w:r w:rsidR="00624509" w:rsidRPr="00FE735C">
        <w:t>,</w:t>
      </w:r>
      <w:r w:rsidR="007C4371" w:rsidRPr="00EF1410">
        <w:rPr>
          <w:spacing w:val="-4"/>
        </w:rPr>
        <w:t xml:space="preserve"> </w:t>
      </w:r>
      <w:r w:rsidR="007C4371">
        <w:t>are</w:t>
      </w:r>
      <w:r w:rsidR="007C4371" w:rsidRPr="00EF1410">
        <w:rPr>
          <w:spacing w:val="-4"/>
        </w:rPr>
        <w:t xml:space="preserve"> </w:t>
      </w:r>
      <w:r w:rsidR="007C4371">
        <w:t>given</w:t>
      </w:r>
      <w:r w:rsidR="007C4371" w:rsidRPr="00EF1410">
        <w:rPr>
          <w:spacing w:val="-4"/>
        </w:rPr>
        <w:t xml:space="preserve"> </w:t>
      </w:r>
      <w:r w:rsidR="007C4371">
        <w:t>in</w:t>
      </w:r>
      <w:r w:rsidR="007C4371" w:rsidRPr="00EF1410">
        <w:rPr>
          <w:spacing w:val="-4"/>
        </w:rPr>
        <w:t xml:space="preserve"> </w:t>
      </w:r>
      <w:r w:rsidR="007C4371">
        <w:t xml:space="preserve">the </w:t>
      </w:r>
      <w:r w:rsidR="007C4371" w:rsidRPr="00EF1410">
        <w:rPr>
          <w:spacing w:val="-2"/>
        </w:rPr>
        <w:t>appendix.</w:t>
      </w:r>
    </w:p>
    <w:p w14:paraId="6F605C36" w14:textId="77777777" w:rsidR="00170E95" w:rsidRDefault="00170E95" w:rsidP="00556A7C">
      <w:pPr>
        <w:pStyle w:val="a3"/>
        <w:jc w:val="both"/>
      </w:pPr>
    </w:p>
    <w:p w14:paraId="6F605C37" w14:textId="0DFAF7BD" w:rsidR="00170E95" w:rsidRDefault="00B950F6" w:rsidP="00556A7C">
      <w:pPr>
        <w:tabs>
          <w:tab w:val="left" w:pos="988"/>
        </w:tabs>
        <w:ind w:left="138" w:right="129"/>
        <w:jc w:val="both"/>
      </w:pPr>
      <w:r>
        <w:t>1.</w:t>
      </w:r>
      <w:r w:rsidRPr="00FE735C">
        <w:t>4</w:t>
      </w:r>
      <w:r>
        <w:tab/>
      </w:r>
      <w:r w:rsidR="007C4371">
        <w:t>It is not considered feasible for IMO to fund a worldwide radionavigation system. Existing and planned systems which are being provided and operated by Governments or organizations have therefore been studied, in order to ascertain the conditions under which such systems might be recognized or accepted by IMO.</w:t>
      </w:r>
    </w:p>
    <w:p w14:paraId="6F605C38" w14:textId="77777777" w:rsidR="00170E95" w:rsidRDefault="00170E95">
      <w:pPr>
        <w:pStyle w:val="a3"/>
        <w:spacing w:before="1"/>
      </w:pPr>
    </w:p>
    <w:p w14:paraId="367A7BFE" w14:textId="71235203" w:rsidR="001318DA" w:rsidRPr="00FE735C" w:rsidRDefault="00570260" w:rsidP="00FA3676">
      <w:pPr>
        <w:pStyle w:val="a3"/>
        <w:tabs>
          <w:tab w:val="left" w:pos="993"/>
        </w:tabs>
        <w:spacing w:before="1"/>
        <w:ind w:left="142"/>
        <w:jc w:val="both"/>
        <w:rPr>
          <w:lang w:val="en-GB"/>
        </w:rPr>
      </w:pPr>
      <w:r w:rsidRPr="00FE735C">
        <w:t>1.</w:t>
      </w:r>
      <w:r w:rsidR="00B950F6" w:rsidRPr="00FE735C">
        <w:t>5</w:t>
      </w:r>
      <w:r w:rsidRPr="00FE735C">
        <w:tab/>
      </w:r>
      <w:r w:rsidR="005157BA" w:rsidRPr="00FE735C">
        <w:t xml:space="preserve">The revised </w:t>
      </w:r>
      <w:r w:rsidR="00FA3676" w:rsidRPr="00FE735C">
        <w:rPr>
          <w:i/>
          <w:iCs/>
        </w:rPr>
        <w:t xml:space="preserve">Maritime Policy </w:t>
      </w:r>
      <w:r w:rsidR="000A144B" w:rsidRPr="00FE735C">
        <w:rPr>
          <w:i/>
          <w:iCs/>
        </w:rPr>
        <w:t>a</w:t>
      </w:r>
      <w:r w:rsidR="00FA3676" w:rsidRPr="00FE735C">
        <w:rPr>
          <w:i/>
          <w:iCs/>
        </w:rPr>
        <w:t xml:space="preserve">nd Requirements </w:t>
      </w:r>
      <w:r w:rsidR="000A144B" w:rsidRPr="00FE735C">
        <w:rPr>
          <w:i/>
          <w:iCs/>
        </w:rPr>
        <w:t>for a</w:t>
      </w:r>
      <w:r w:rsidR="00FA3676" w:rsidRPr="00FE735C">
        <w:rPr>
          <w:i/>
          <w:iCs/>
        </w:rPr>
        <w:t xml:space="preserve"> Future Global Navigation Satellite System </w:t>
      </w:r>
      <w:r w:rsidR="005157BA" w:rsidRPr="00FE735C">
        <w:rPr>
          <w:i/>
          <w:iCs/>
        </w:rPr>
        <w:t>(GNSS)</w:t>
      </w:r>
      <w:r w:rsidR="005157BA" w:rsidRPr="00FE735C">
        <w:t xml:space="preserve"> (r</w:t>
      </w:r>
      <w:r w:rsidR="00D95E3F" w:rsidRPr="00FE735C">
        <w:t>esolution A.915(22)</w:t>
      </w:r>
      <w:r w:rsidR="005157BA" w:rsidRPr="00FE735C">
        <w:t xml:space="preserve">) </w:t>
      </w:r>
      <w:r w:rsidR="001271E9" w:rsidRPr="00FE735C">
        <w:t>set</w:t>
      </w:r>
      <w:r w:rsidR="005157BA" w:rsidRPr="00FE735C">
        <w:t>s</w:t>
      </w:r>
      <w:r w:rsidR="00657A56" w:rsidRPr="00FE735C">
        <w:t xml:space="preserve"> out</w:t>
      </w:r>
      <w:r w:rsidR="005157BA" w:rsidRPr="00FE735C">
        <w:t xml:space="preserve"> </w:t>
      </w:r>
      <w:r w:rsidR="00F5519D" w:rsidRPr="00FE735C">
        <w:rPr>
          <w:lang w:val="en-GB"/>
        </w:rPr>
        <w:t>th</w:t>
      </w:r>
      <w:r w:rsidR="009F3767" w:rsidRPr="00FE735C">
        <w:rPr>
          <w:lang w:val="en-GB"/>
        </w:rPr>
        <w:t>e policy that</w:t>
      </w:r>
      <w:r w:rsidR="00F5519D" w:rsidRPr="00FE735C">
        <w:rPr>
          <w:lang w:val="en-GB"/>
        </w:rPr>
        <w:t xml:space="preserve"> </w:t>
      </w:r>
      <w:r w:rsidR="00701BCC" w:rsidRPr="00FE735C">
        <w:rPr>
          <w:lang w:val="en-GB"/>
        </w:rPr>
        <w:t xml:space="preserve">IMO </w:t>
      </w:r>
      <w:r w:rsidR="00F5519D" w:rsidRPr="00FE735C">
        <w:rPr>
          <w:lang w:val="en-GB"/>
        </w:rPr>
        <w:t>will recogni</w:t>
      </w:r>
      <w:r w:rsidR="00701BCC" w:rsidRPr="00FE735C">
        <w:rPr>
          <w:lang w:val="en-GB"/>
        </w:rPr>
        <w:t>z</w:t>
      </w:r>
      <w:r w:rsidR="00F5519D" w:rsidRPr="00FE735C">
        <w:rPr>
          <w:lang w:val="en-GB"/>
        </w:rPr>
        <w:t>e a GNSS as a</w:t>
      </w:r>
      <w:r w:rsidR="00701BCC" w:rsidRPr="00FE735C">
        <w:rPr>
          <w:lang w:val="en-GB"/>
        </w:rPr>
        <w:t xml:space="preserve"> </w:t>
      </w:r>
      <w:r w:rsidR="00F5519D" w:rsidRPr="00FE735C">
        <w:rPr>
          <w:lang w:val="en-GB"/>
        </w:rPr>
        <w:t>system which meets the carriage requirements for position-fixing equipment for a World</w:t>
      </w:r>
      <w:r w:rsidR="00F478C6" w:rsidRPr="00FE735C">
        <w:rPr>
          <w:lang w:val="en-GB"/>
        </w:rPr>
        <w:t>w</w:t>
      </w:r>
      <w:r w:rsidR="00F5519D" w:rsidRPr="00FE735C">
        <w:rPr>
          <w:lang w:val="en-GB"/>
        </w:rPr>
        <w:t>ide</w:t>
      </w:r>
      <w:r w:rsidR="00701BCC" w:rsidRPr="00FE735C">
        <w:rPr>
          <w:lang w:val="en-GB"/>
        </w:rPr>
        <w:t xml:space="preserve"> </w:t>
      </w:r>
      <w:r w:rsidR="00F5519D" w:rsidRPr="00FE735C">
        <w:rPr>
          <w:lang w:val="en-GB"/>
        </w:rPr>
        <w:t>Radionavigation System (WWRNS).</w:t>
      </w:r>
      <w:r w:rsidR="000A144B" w:rsidRPr="00FE735C">
        <w:rPr>
          <w:lang w:val="en-GB"/>
        </w:rPr>
        <w:t xml:space="preserve"> </w:t>
      </w:r>
    </w:p>
    <w:p w14:paraId="3049DBB7" w14:textId="77777777" w:rsidR="001318DA" w:rsidRPr="00556A7C" w:rsidRDefault="001318DA" w:rsidP="00FA3676">
      <w:pPr>
        <w:pStyle w:val="a3"/>
        <w:tabs>
          <w:tab w:val="left" w:pos="993"/>
        </w:tabs>
        <w:spacing w:before="1"/>
        <w:ind w:left="142"/>
        <w:jc w:val="both"/>
        <w:rPr>
          <w:shd w:val="pct15" w:color="auto" w:fill="FFFFFF"/>
          <w:lang w:val="en-GB"/>
        </w:rPr>
      </w:pPr>
    </w:p>
    <w:p w14:paraId="2CB3AE6D" w14:textId="5A57DC33" w:rsidR="00E42F7C" w:rsidRDefault="001318DA" w:rsidP="00556A7C">
      <w:pPr>
        <w:pStyle w:val="a3"/>
        <w:tabs>
          <w:tab w:val="left" w:pos="993"/>
        </w:tabs>
        <w:spacing w:before="1"/>
        <w:ind w:left="142"/>
        <w:jc w:val="both"/>
        <w:rPr>
          <w:ins w:id="31" w:author="Hideki NOGUCHI JAPAN" w:date="2025-07-31T15:55:00Z" w16du:dateUtc="2025-07-31T06:55:00Z"/>
          <w:rFonts w:eastAsiaTheme="minorEastAsia"/>
          <w:lang w:eastAsia="ja-JP"/>
        </w:rPr>
      </w:pPr>
      <w:r w:rsidRPr="00FE735C">
        <w:rPr>
          <w:lang w:val="en-GB"/>
        </w:rPr>
        <w:t>1.</w:t>
      </w:r>
      <w:r w:rsidR="00B950F6" w:rsidRPr="00FE735C">
        <w:rPr>
          <w:lang w:val="en-GB"/>
        </w:rPr>
        <w:t>6</w:t>
      </w:r>
      <w:r w:rsidRPr="00FE735C">
        <w:rPr>
          <w:lang w:val="en-GB"/>
        </w:rPr>
        <w:tab/>
      </w:r>
      <w:r w:rsidR="00B6486C" w:rsidRPr="00FE735C">
        <w:t>Although augmentation systems do not require recognition by IMO, when used by ships for position-fixing, they should also meet the operational requirements set out in the appendix to this document, to be accepted by Administrations.</w:t>
      </w:r>
      <w:r w:rsidR="00B6486C" w:rsidRPr="00556A7C">
        <w:t xml:space="preserve"> </w:t>
      </w:r>
    </w:p>
    <w:p w14:paraId="7F0A576A" w14:textId="77777777" w:rsidR="001C1F66" w:rsidRDefault="001C1F66" w:rsidP="00556A7C">
      <w:pPr>
        <w:pStyle w:val="a3"/>
        <w:tabs>
          <w:tab w:val="left" w:pos="993"/>
        </w:tabs>
        <w:spacing w:before="1"/>
        <w:ind w:left="142"/>
        <w:jc w:val="both"/>
        <w:rPr>
          <w:ins w:id="32" w:author="Hideki NOGUCHI JAPAN" w:date="2025-07-31T15:55:00Z" w16du:dateUtc="2025-07-31T06:55:00Z"/>
          <w:rFonts w:eastAsiaTheme="minorEastAsia"/>
          <w:lang w:eastAsia="ja-JP"/>
        </w:rPr>
      </w:pPr>
    </w:p>
    <w:p w14:paraId="7B458BCD" w14:textId="524A8144" w:rsidR="001C1F66" w:rsidRPr="0085200C" w:rsidRDefault="001C1F66" w:rsidP="00556A7C">
      <w:pPr>
        <w:pStyle w:val="a3"/>
        <w:tabs>
          <w:tab w:val="left" w:pos="993"/>
        </w:tabs>
        <w:spacing w:before="1"/>
        <w:ind w:left="142"/>
        <w:jc w:val="both"/>
        <w:rPr>
          <w:rFonts w:eastAsiaTheme="minorEastAsia"/>
          <w:lang w:eastAsia="ja-JP"/>
          <w:rPrChange w:id="33" w:author="Hideki NOGUCHI JAPAN" w:date="2025-07-31T16:00:00Z" w16du:dateUtc="2025-07-31T07:00:00Z">
            <w:rPr>
              <w:lang w:val="en-AU"/>
            </w:rPr>
          </w:rPrChange>
        </w:rPr>
      </w:pPr>
      <w:ins w:id="34" w:author="Hideki NOGUCHI JAPAN" w:date="2025-07-31T15:55:00Z" w16du:dateUtc="2025-07-31T06:55:00Z">
        <w:r>
          <w:rPr>
            <w:rFonts w:eastAsiaTheme="minorEastAsia" w:hint="eastAsia"/>
            <w:lang w:eastAsia="ja-JP"/>
          </w:rPr>
          <w:t>1.7</w:t>
        </w:r>
        <w:r>
          <w:rPr>
            <w:rFonts w:eastAsiaTheme="minorEastAsia"/>
            <w:lang w:eastAsia="ja-JP"/>
          </w:rPr>
          <w:tab/>
        </w:r>
        <w:r>
          <w:rPr>
            <w:rFonts w:eastAsiaTheme="minorEastAsia" w:hint="eastAsia"/>
            <w:lang w:eastAsia="ja-JP"/>
          </w:rPr>
          <w:t>In addition</w:t>
        </w:r>
      </w:ins>
      <w:ins w:id="35" w:author="Hideki NOGUCHI JAPAN" w:date="2025-07-31T15:56:00Z" w16du:dateUtc="2025-07-31T06:56:00Z">
        <w:r>
          <w:rPr>
            <w:rFonts w:eastAsiaTheme="minorEastAsia" w:hint="eastAsia"/>
            <w:lang w:eastAsia="ja-JP"/>
          </w:rPr>
          <w:t xml:space="preserve">, considering the growing number of GNSS interference, there is a need of backup </w:t>
        </w:r>
      </w:ins>
      <w:ins w:id="36" w:author="Hideki NOGUCHI JAPAN" w:date="2025-07-31T15:57:00Z" w16du:dateUtc="2025-07-31T06:57:00Z">
        <w:r>
          <w:rPr>
            <w:rFonts w:eastAsiaTheme="minorEastAsia" w:hint="eastAsia"/>
            <w:lang w:eastAsia="ja-JP"/>
          </w:rPr>
          <w:t>system</w:t>
        </w:r>
      </w:ins>
      <w:ins w:id="37" w:author="Hideki NOGUCHI JAPAN" w:date="2025-07-31T16:01:00Z" w16du:dateUtc="2025-07-31T07:01:00Z">
        <w:r w:rsidR="0085200C">
          <w:rPr>
            <w:rFonts w:eastAsiaTheme="minorEastAsia" w:hint="eastAsia"/>
            <w:lang w:eastAsia="ja-JP"/>
          </w:rPr>
          <w:t>s</w:t>
        </w:r>
      </w:ins>
      <w:ins w:id="38" w:author="Hideki NOGUCHI JAPAN" w:date="2025-07-31T15:57:00Z" w16du:dateUtc="2025-07-31T06:57:00Z">
        <w:r>
          <w:rPr>
            <w:rFonts w:eastAsiaTheme="minorEastAsia" w:hint="eastAsia"/>
            <w:lang w:eastAsia="ja-JP"/>
          </w:rPr>
          <w:t xml:space="preserve"> for GNSS </w:t>
        </w:r>
      </w:ins>
      <w:ins w:id="39" w:author="Hideki NOGUCHI JAPAN" w:date="2025-07-31T15:58:00Z" w16du:dateUtc="2025-07-31T06:58:00Z">
        <w:r>
          <w:rPr>
            <w:rFonts w:eastAsiaTheme="minorEastAsia" w:hint="eastAsia"/>
            <w:lang w:eastAsia="ja-JP"/>
          </w:rPr>
          <w:t xml:space="preserve">such as Ranging-Mode (R-Mode) </w:t>
        </w:r>
      </w:ins>
      <w:ins w:id="40" w:author="Hideki NOGUCHI JAPAN" w:date="2025-07-31T15:57:00Z" w16du:dateUtc="2025-07-31T06:57:00Z">
        <w:r>
          <w:rPr>
            <w:rFonts w:eastAsiaTheme="minorEastAsia" w:hint="eastAsia"/>
            <w:lang w:eastAsia="ja-JP"/>
          </w:rPr>
          <w:t>in WWRNS</w:t>
        </w:r>
      </w:ins>
      <w:ins w:id="41" w:author="Hideki NOGUCHI JAPAN" w:date="2025-07-31T15:59:00Z" w16du:dateUtc="2025-07-31T06:59:00Z">
        <w:r w:rsidR="0085200C">
          <w:rPr>
            <w:rFonts w:eastAsiaTheme="minorEastAsia" w:hint="eastAsia"/>
            <w:lang w:eastAsia="ja-JP"/>
          </w:rPr>
          <w:t xml:space="preserve"> but such backup </w:t>
        </w:r>
        <w:r w:rsidR="0085200C">
          <w:rPr>
            <w:rFonts w:eastAsiaTheme="minorEastAsia"/>
            <w:lang w:eastAsia="ja-JP"/>
          </w:rPr>
          <w:t>system</w:t>
        </w:r>
      </w:ins>
      <w:ins w:id="42" w:author="Hideki NOGUCHI JAPAN" w:date="2025-07-31T16:00:00Z" w16du:dateUtc="2025-07-31T07:00:00Z">
        <w:r w:rsidR="0085200C">
          <w:rPr>
            <w:rFonts w:eastAsiaTheme="minorEastAsia" w:hint="eastAsia"/>
            <w:lang w:eastAsia="ja-JP"/>
          </w:rPr>
          <w:t xml:space="preserve">s also do not require recognition since the </w:t>
        </w:r>
        <w:r w:rsidR="0085200C">
          <w:rPr>
            <w:rFonts w:eastAsiaTheme="minorEastAsia"/>
            <w:lang w:eastAsia="ja-JP"/>
          </w:rPr>
          <w:t>backup</w:t>
        </w:r>
        <w:r w:rsidR="0085200C">
          <w:rPr>
            <w:rFonts w:eastAsiaTheme="minorEastAsia" w:hint="eastAsia"/>
            <w:lang w:eastAsia="ja-JP"/>
          </w:rPr>
          <w:t xml:space="preserve"> system is outside of GNSS and op</w:t>
        </w:r>
      </w:ins>
      <w:ins w:id="43" w:author="Hideki NOGUCHI JAPAN" w:date="2025-07-31T16:01:00Z" w16du:dateUtc="2025-07-31T07:01:00Z">
        <w:r w:rsidR="0085200C">
          <w:rPr>
            <w:rFonts w:eastAsiaTheme="minorEastAsia" w:hint="eastAsia"/>
            <w:lang w:eastAsia="ja-JP"/>
          </w:rPr>
          <w:t>erated only when GNSS interference is observed.</w:t>
        </w:r>
      </w:ins>
    </w:p>
    <w:p w14:paraId="3B5C67A8" w14:textId="14D0D88F" w:rsidR="00570260" w:rsidRPr="0085200C" w:rsidRDefault="00570260">
      <w:pPr>
        <w:pStyle w:val="a3"/>
        <w:spacing w:before="1"/>
        <w:rPr>
          <w:rFonts w:eastAsiaTheme="minorEastAsia"/>
          <w:shd w:val="pct15" w:color="auto" w:fill="FFFFFF"/>
          <w:lang w:eastAsia="ja-JP"/>
          <w:rPrChange w:id="44" w:author="Hideki NOGUCHI JAPAN" w:date="2025-07-31T16:01:00Z" w16du:dateUtc="2025-07-31T07:01:00Z">
            <w:rPr>
              <w:shd w:val="pct15" w:color="auto" w:fill="FFFFFF"/>
              <w:lang w:val="en-AU"/>
            </w:rPr>
          </w:rPrChange>
        </w:rPr>
      </w:pPr>
    </w:p>
    <w:p w14:paraId="6F605C39" w14:textId="77777777" w:rsidR="00170E95" w:rsidRDefault="007C4371">
      <w:pPr>
        <w:pStyle w:val="a4"/>
        <w:numPr>
          <w:ilvl w:val="0"/>
          <w:numId w:val="2"/>
        </w:numPr>
        <w:tabs>
          <w:tab w:val="left" w:pos="989"/>
        </w:tabs>
        <w:spacing w:before="1"/>
        <w:rPr>
          <w:b/>
        </w:rPr>
      </w:pPr>
      <w:r>
        <w:rPr>
          <w:b/>
        </w:rPr>
        <w:t>PROCEDURES</w:t>
      </w:r>
      <w:r>
        <w:rPr>
          <w:b/>
          <w:spacing w:val="40"/>
        </w:rPr>
        <w:t xml:space="preserve"> </w:t>
      </w:r>
      <w:r>
        <w:rPr>
          <w:b/>
        </w:rPr>
        <w:t>AND</w:t>
      </w:r>
      <w:r>
        <w:rPr>
          <w:b/>
          <w:spacing w:val="40"/>
        </w:rPr>
        <w:t xml:space="preserve"> </w:t>
      </w:r>
      <w:r>
        <w:rPr>
          <w:b/>
        </w:rPr>
        <w:t>RESPONSIBILITIES</w:t>
      </w:r>
      <w:r>
        <w:rPr>
          <w:b/>
          <w:spacing w:val="40"/>
        </w:rPr>
        <w:t xml:space="preserve"> </w:t>
      </w:r>
      <w:r>
        <w:rPr>
          <w:b/>
        </w:rPr>
        <w:t>CONCERNING</w:t>
      </w:r>
      <w:r>
        <w:rPr>
          <w:b/>
          <w:spacing w:val="40"/>
        </w:rPr>
        <w:t xml:space="preserve"> </w:t>
      </w:r>
      <w:r>
        <w:rPr>
          <w:b/>
        </w:rPr>
        <w:t>THE</w:t>
      </w:r>
      <w:r>
        <w:rPr>
          <w:b/>
          <w:spacing w:val="40"/>
        </w:rPr>
        <w:t xml:space="preserve"> </w:t>
      </w:r>
      <w:r>
        <w:rPr>
          <w:b/>
        </w:rPr>
        <w:t>RECOGNITION OF SYSTEMS</w:t>
      </w:r>
    </w:p>
    <w:p w14:paraId="6F605C3A" w14:textId="77777777" w:rsidR="00170E95" w:rsidRDefault="007C4371">
      <w:pPr>
        <w:pStyle w:val="1"/>
        <w:numPr>
          <w:ilvl w:val="1"/>
          <w:numId w:val="2"/>
        </w:numPr>
        <w:tabs>
          <w:tab w:val="left" w:pos="987"/>
        </w:tabs>
        <w:spacing w:before="252"/>
        <w:ind w:left="987" w:hanging="849"/>
        <w:jc w:val="both"/>
      </w:pPr>
      <w:r>
        <w:t>Procedures</w:t>
      </w:r>
      <w:r>
        <w:rPr>
          <w:spacing w:val="-7"/>
        </w:rPr>
        <w:t xml:space="preserve"> </w:t>
      </w:r>
      <w:r>
        <w:t>and</w:t>
      </w:r>
      <w:r>
        <w:rPr>
          <w:spacing w:val="-7"/>
        </w:rPr>
        <w:t xml:space="preserve"> </w:t>
      </w:r>
      <w:r>
        <w:t>functions</w:t>
      </w:r>
      <w:r>
        <w:rPr>
          <w:spacing w:val="-7"/>
        </w:rPr>
        <w:t xml:space="preserve"> </w:t>
      </w:r>
      <w:r>
        <w:t>of</w:t>
      </w:r>
      <w:r>
        <w:rPr>
          <w:spacing w:val="-6"/>
        </w:rPr>
        <w:t xml:space="preserve"> </w:t>
      </w:r>
      <w:r>
        <w:rPr>
          <w:spacing w:val="-5"/>
        </w:rPr>
        <w:t>IMO</w:t>
      </w:r>
    </w:p>
    <w:p w14:paraId="6F605C3B" w14:textId="421FEFCF" w:rsidR="00170E95" w:rsidRDefault="007C4371">
      <w:pPr>
        <w:pStyle w:val="a4"/>
        <w:numPr>
          <w:ilvl w:val="2"/>
          <w:numId w:val="2"/>
        </w:numPr>
        <w:tabs>
          <w:tab w:val="left" w:pos="987"/>
        </w:tabs>
        <w:spacing w:before="252"/>
        <w:ind w:right="128" w:firstLine="0"/>
      </w:pPr>
      <w:r>
        <w:t xml:space="preserve">The recognition by IMO of a </w:t>
      </w:r>
      <w:r w:rsidRPr="00445A58">
        <w:t>radionavigation</w:t>
      </w:r>
      <w:r>
        <w:t xml:space="preserve"> system would mean that the Organization recognizes that the system is capable of providing adequate position information within its coverage area and that the carriage of receiving equipment for use with the system satisfies the relevant requirements of the 1974 SOLAS Convention, as amended.</w:t>
      </w:r>
    </w:p>
    <w:p w14:paraId="6F605C3C" w14:textId="77777777" w:rsidR="00170E95" w:rsidRDefault="00170E95">
      <w:pPr>
        <w:pStyle w:val="a3"/>
      </w:pPr>
    </w:p>
    <w:p w14:paraId="6F605C3D" w14:textId="7128B0F7" w:rsidR="00170E95" w:rsidRDefault="007C4371">
      <w:pPr>
        <w:pStyle w:val="a4"/>
        <w:numPr>
          <w:ilvl w:val="2"/>
          <w:numId w:val="2"/>
        </w:numPr>
        <w:tabs>
          <w:tab w:val="left" w:pos="987"/>
        </w:tabs>
        <w:ind w:right="129" w:firstLine="0"/>
      </w:pPr>
      <w:r>
        <w:t xml:space="preserve">IMO should not recognize a </w:t>
      </w:r>
      <w:r w:rsidRPr="00A83742">
        <w:t>radionavigation</w:t>
      </w:r>
      <w:r>
        <w:t xml:space="preserve"> system without the consent of the Government or organization which has provided and is operating the system.</w:t>
      </w:r>
    </w:p>
    <w:p w14:paraId="6F605C3E" w14:textId="2888A349" w:rsidR="00170E95" w:rsidRDefault="007C4371">
      <w:pPr>
        <w:pStyle w:val="a4"/>
        <w:numPr>
          <w:ilvl w:val="2"/>
          <w:numId w:val="2"/>
        </w:numPr>
        <w:tabs>
          <w:tab w:val="left" w:pos="987"/>
        </w:tabs>
        <w:spacing w:before="253"/>
        <w:ind w:right="131" w:firstLine="0"/>
      </w:pPr>
      <w:r>
        <w:t xml:space="preserve">In deciding whether or not to recognize a </w:t>
      </w:r>
      <w:r w:rsidRPr="001A79FE">
        <w:t>radionavigation</w:t>
      </w:r>
      <w:r>
        <w:t xml:space="preserve"> system, IMO should consider whether:</w:t>
      </w:r>
    </w:p>
    <w:p w14:paraId="6F605C3F" w14:textId="77777777" w:rsidR="00170E95" w:rsidRDefault="00170E95">
      <w:pPr>
        <w:pStyle w:val="a3"/>
      </w:pPr>
    </w:p>
    <w:p w14:paraId="6F605C40" w14:textId="77777777" w:rsidR="00170E95" w:rsidRDefault="007C4371">
      <w:pPr>
        <w:pStyle w:val="a4"/>
        <w:numPr>
          <w:ilvl w:val="3"/>
          <w:numId w:val="2"/>
        </w:numPr>
        <w:tabs>
          <w:tab w:val="left" w:pos="1839"/>
        </w:tabs>
        <w:ind w:left="1839" w:right="128"/>
      </w:pPr>
      <w:r>
        <w:lastRenderedPageBreak/>
        <w:t>the Government or organization providing and operating the system has stated</w:t>
      </w:r>
      <w:r>
        <w:rPr>
          <w:spacing w:val="-2"/>
        </w:rPr>
        <w:t xml:space="preserve"> </w:t>
      </w:r>
      <w:r>
        <w:t>formally that the system is operational and available for use by merchant shipping;</w:t>
      </w:r>
    </w:p>
    <w:p w14:paraId="6F605C41" w14:textId="77777777" w:rsidR="00170E95" w:rsidRDefault="00170E95">
      <w:pPr>
        <w:pStyle w:val="a3"/>
      </w:pPr>
    </w:p>
    <w:p w14:paraId="6F605C42" w14:textId="77777777" w:rsidR="00170E95" w:rsidRDefault="007C4371">
      <w:pPr>
        <w:pStyle w:val="a4"/>
        <w:numPr>
          <w:ilvl w:val="3"/>
          <w:numId w:val="2"/>
        </w:numPr>
        <w:tabs>
          <w:tab w:val="left" w:pos="1839"/>
        </w:tabs>
        <w:ind w:left="1839" w:right="0" w:hanging="850"/>
      </w:pPr>
      <w:r>
        <w:t>its</w:t>
      </w:r>
      <w:r>
        <w:rPr>
          <w:spacing w:val="-6"/>
        </w:rPr>
        <w:t xml:space="preserve"> </w:t>
      </w:r>
      <w:r>
        <w:t>continued</w:t>
      </w:r>
      <w:r>
        <w:rPr>
          <w:spacing w:val="-6"/>
        </w:rPr>
        <w:t xml:space="preserve"> </w:t>
      </w:r>
      <w:r>
        <w:t>provision</w:t>
      </w:r>
      <w:r>
        <w:rPr>
          <w:spacing w:val="-6"/>
        </w:rPr>
        <w:t xml:space="preserve"> </w:t>
      </w:r>
      <w:r>
        <w:t>is</w:t>
      </w:r>
      <w:r>
        <w:rPr>
          <w:spacing w:val="-6"/>
        </w:rPr>
        <w:t xml:space="preserve"> </w:t>
      </w:r>
      <w:r>
        <w:rPr>
          <w:spacing w:val="-2"/>
        </w:rPr>
        <w:t>assured;</w:t>
      </w:r>
    </w:p>
    <w:p w14:paraId="6F605C43" w14:textId="77777777" w:rsidR="00170E95" w:rsidRDefault="00170E95">
      <w:pPr>
        <w:pStyle w:val="a3"/>
      </w:pPr>
    </w:p>
    <w:p w14:paraId="6F605C44" w14:textId="77777777" w:rsidR="00170E95" w:rsidRDefault="007C4371">
      <w:pPr>
        <w:pStyle w:val="a4"/>
        <w:numPr>
          <w:ilvl w:val="3"/>
          <w:numId w:val="2"/>
        </w:numPr>
        <w:tabs>
          <w:tab w:val="left" w:pos="1839"/>
        </w:tabs>
        <w:ind w:left="1839"/>
      </w:pPr>
      <w:r>
        <w:t>it is capable of providing position information within the coverage area declared by</w:t>
      </w:r>
      <w:r>
        <w:rPr>
          <w:spacing w:val="-3"/>
        </w:rPr>
        <w:t xml:space="preserve"> </w:t>
      </w:r>
      <w:r>
        <w:t>the Government or organization operating and providing the system with a performance not less than that given in the appendix;</w:t>
      </w:r>
    </w:p>
    <w:p w14:paraId="6F605C45" w14:textId="77777777" w:rsidR="00170E95" w:rsidRDefault="00170E95">
      <w:pPr>
        <w:pStyle w:val="a3"/>
      </w:pPr>
    </w:p>
    <w:p w14:paraId="6F605C46" w14:textId="77777777" w:rsidR="00170E95" w:rsidRDefault="007C4371">
      <w:pPr>
        <w:pStyle w:val="a4"/>
        <w:numPr>
          <w:ilvl w:val="3"/>
          <w:numId w:val="2"/>
        </w:numPr>
        <w:tabs>
          <w:tab w:val="left" w:pos="1839"/>
        </w:tabs>
        <w:ind w:left="1839" w:right="127"/>
      </w:pPr>
      <w:r>
        <w:t>adequate arrangements have been made for publication of the characteristics and</w:t>
      </w:r>
      <w:r>
        <w:rPr>
          <w:spacing w:val="-2"/>
        </w:rPr>
        <w:t xml:space="preserve"> </w:t>
      </w:r>
      <w:r>
        <w:t>parameters of the system and of its status, including amendments, as necessary; and</w:t>
      </w:r>
    </w:p>
    <w:p w14:paraId="6F605C48" w14:textId="77777777" w:rsidR="00170E95" w:rsidRDefault="007C4371">
      <w:pPr>
        <w:pStyle w:val="a4"/>
        <w:numPr>
          <w:ilvl w:val="3"/>
          <w:numId w:val="2"/>
        </w:numPr>
        <w:tabs>
          <w:tab w:val="left" w:pos="1839"/>
        </w:tabs>
        <w:spacing w:before="251"/>
        <w:ind w:left="1839" w:right="128"/>
      </w:pPr>
      <w:r>
        <w:t>adequate</w:t>
      </w:r>
      <w:r>
        <w:rPr>
          <w:spacing w:val="-1"/>
        </w:rPr>
        <w:t xml:space="preserve"> </w:t>
      </w:r>
      <w:r>
        <w:t>arrangements have</w:t>
      </w:r>
      <w:r>
        <w:rPr>
          <w:spacing w:val="-1"/>
        </w:rPr>
        <w:t xml:space="preserve"> </w:t>
      </w:r>
      <w:r>
        <w:t>been made</w:t>
      </w:r>
      <w:r>
        <w:rPr>
          <w:spacing w:val="-1"/>
        </w:rPr>
        <w:t xml:space="preserve"> </w:t>
      </w:r>
      <w:r>
        <w:t>to</w:t>
      </w:r>
      <w:r>
        <w:rPr>
          <w:spacing w:val="-1"/>
        </w:rPr>
        <w:t xml:space="preserve"> </w:t>
      </w:r>
      <w:r>
        <w:t>protect</w:t>
      </w:r>
      <w:r>
        <w:rPr>
          <w:spacing w:val="-1"/>
        </w:rPr>
        <w:t xml:space="preserve"> </w:t>
      </w:r>
      <w:r>
        <w:t>the</w:t>
      </w:r>
      <w:r>
        <w:rPr>
          <w:spacing w:val="-1"/>
        </w:rPr>
        <w:t xml:space="preserve"> </w:t>
      </w:r>
      <w:r>
        <w:t>safety</w:t>
      </w:r>
      <w:r>
        <w:rPr>
          <w:spacing w:val="-1"/>
        </w:rPr>
        <w:t xml:space="preserve"> </w:t>
      </w:r>
      <w:r>
        <w:t>of</w:t>
      </w:r>
      <w:r>
        <w:rPr>
          <w:spacing w:val="-1"/>
        </w:rPr>
        <w:t xml:space="preserve"> </w:t>
      </w:r>
      <w:r>
        <w:t>navigation should it be necessary to introduce changes in the characteristics or parameters</w:t>
      </w:r>
      <w:r>
        <w:rPr>
          <w:spacing w:val="-3"/>
        </w:rPr>
        <w:t xml:space="preserve"> </w:t>
      </w:r>
      <w:r>
        <w:t>of</w:t>
      </w:r>
      <w:r>
        <w:rPr>
          <w:spacing w:val="-3"/>
        </w:rPr>
        <w:t xml:space="preserve"> </w:t>
      </w:r>
      <w:r>
        <w:t>the</w:t>
      </w:r>
      <w:r>
        <w:rPr>
          <w:spacing w:val="-3"/>
        </w:rPr>
        <w:t xml:space="preserve"> </w:t>
      </w:r>
      <w:r>
        <w:t>system that could adversely affect the performance of shipborne receiving equipment.</w:t>
      </w:r>
    </w:p>
    <w:p w14:paraId="6F605C49" w14:textId="77777777" w:rsidR="00170E95" w:rsidRDefault="007C4371">
      <w:pPr>
        <w:pStyle w:val="a4"/>
        <w:numPr>
          <w:ilvl w:val="2"/>
          <w:numId w:val="2"/>
        </w:numPr>
        <w:tabs>
          <w:tab w:val="left" w:pos="987"/>
        </w:tabs>
        <w:spacing w:before="252"/>
        <w:ind w:firstLine="0"/>
      </w:pPr>
      <w:r>
        <w:t>In deciding, in the light of any changes to a recognized system, whether the system should continue to be recognized, the criteria listed in paragraph 2.1.3 should be applied.</w:t>
      </w:r>
    </w:p>
    <w:p w14:paraId="6F605C4A" w14:textId="77777777" w:rsidR="00170E95" w:rsidRDefault="00170E95">
      <w:pPr>
        <w:pStyle w:val="a3"/>
        <w:spacing w:before="1"/>
      </w:pPr>
    </w:p>
    <w:p w14:paraId="6F605C4B" w14:textId="77777777" w:rsidR="00170E95" w:rsidRDefault="007C4371">
      <w:pPr>
        <w:pStyle w:val="1"/>
        <w:numPr>
          <w:ilvl w:val="1"/>
          <w:numId w:val="2"/>
        </w:numPr>
        <w:tabs>
          <w:tab w:val="left" w:pos="987"/>
        </w:tabs>
        <w:ind w:left="987" w:hanging="849"/>
        <w:jc w:val="both"/>
      </w:pPr>
      <w:r>
        <w:t>Responsibilities</w:t>
      </w:r>
      <w:r>
        <w:rPr>
          <w:spacing w:val="-9"/>
        </w:rPr>
        <w:t xml:space="preserve"> </w:t>
      </w:r>
      <w:r>
        <w:t>of</w:t>
      </w:r>
      <w:r>
        <w:rPr>
          <w:spacing w:val="-9"/>
        </w:rPr>
        <w:t xml:space="preserve"> </w:t>
      </w:r>
      <w:r>
        <w:t>Governments</w:t>
      </w:r>
      <w:r>
        <w:rPr>
          <w:spacing w:val="-9"/>
        </w:rPr>
        <w:t xml:space="preserve"> </w:t>
      </w:r>
      <w:r>
        <w:t>or</w:t>
      </w:r>
      <w:r>
        <w:rPr>
          <w:spacing w:val="-9"/>
        </w:rPr>
        <w:t xml:space="preserve"> </w:t>
      </w:r>
      <w:r>
        <w:rPr>
          <w:spacing w:val="-2"/>
        </w:rPr>
        <w:t>organizations</w:t>
      </w:r>
    </w:p>
    <w:p w14:paraId="6F605C4C" w14:textId="77777777" w:rsidR="00170E95" w:rsidRDefault="007C4371">
      <w:pPr>
        <w:pStyle w:val="a4"/>
        <w:numPr>
          <w:ilvl w:val="2"/>
          <w:numId w:val="2"/>
        </w:numPr>
        <w:tabs>
          <w:tab w:val="left" w:pos="987"/>
        </w:tabs>
        <w:spacing w:before="252"/>
        <w:ind w:right="133" w:firstLine="0"/>
      </w:pPr>
      <w:r>
        <w:t>The provision and operation of a radionavigation system is the responsibility of the Governments or organizations concerned.</w:t>
      </w:r>
    </w:p>
    <w:p w14:paraId="6F605C4D" w14:textId="77777777" w:rsidR="00170E95" w:rsidRDefault="00170E95">
      <w:pPr>
        <w:pStyle w:val="a3"/>
      </w:pPr>
    </w:p>
    <w:p w14:paraId="6F605C4E" w14:textId="4DBAB3AD" w:rsidR="00170E95" w:rsidRDefault="007C4371">
      <w:pPr>
        <w:pStyle w:val="a4"/>
        <w:numPr>
          <w:ilvl w:val="2"/>
          <w:numId w:val="2"/>
        </w:numPr>
        <w:tabs>
          <w:tab w:val="left" w:pos="987"/>
        </w:tabs>
        <w:ind w:right="129" w:firstLine="0"/>
      </w:pPr>
      <w:r>
        <w:t xml:space="preserve">Governments or organizations willing to have a </w:t>
      </w:r>
      <w:r w:rsidRPr="00750A25">
        <w:t>radionavigation</w:t>
      </w:r>
      <w:r>
        <w:t xml:space="preserve"> system recognized by IMO should formally notify IMO that the system is operational and available for use by merchant shipping.</w:t>
      </w:r>
      <w:r>
        <w:rPr>
          <w:spacing w:val="40"/>
        </w:rPr>
        <w:t xml:space="preserve"> </w:t>
      </w:r>
      <w:r>
        <w:t>The Government or organization should also declare the coverage area of the system and provide as much other information as practicable to assist IMO in its consideration of the factors identified in paragraph 2.1.3.</w:t>
      </w:r>
    </w:p>
    <w:p w14:paraId="6F605C4F" w14:textId="77777777" w:rsidR="00170E95" w:rsidRDefault="00170E95">
      <w:pPr>
        <w:pStyle w:val="a3"/>
      </w:pPr>
    </w:p>
    <w:p w14:paraId="6F605C50" w14:textId="77777777" w:rsidR="00170E95" w:rsidRDefault="007C4371">
      <w:pPr>
        <w:pStyle w:val="a4"/>
        <w:numPr>
          <w:ilvl w:val="2"/>
          <w:numId w:val="2"/>
        </w:numPr>
        <w:tabs>
          <w:tab w:val="left" w:pos="987"/>
        </w:tabs>
        <w:ind w:right="128" w:firstLine="0"/>
      </w:pPr>
      <w:r>
        <w:t>Governments or organizations that have a system recognized by IMO should not allow changes to the operational characteristics of the system under which the system was recognized without notifying IMO (see resolution A.577(14)).</w:t>
      </w:r>
    </w:p>
    <w:p w14:paraId="6F605C51" w14:textId="77777777" w:rsidR="00170E95" w:rsidRDefault="00170E95">
      <w:pPr>
        <w:pStyle w:val="a3"/>
        <w:spacing w:before="1"/>
      </w:pPr>
    </w:p>
    <w:p w14:paraId="6F605C52" w14:textId="77777777" w:rsidR="00170E95" w:rsidRDefault="007C4371">
      <w:pPr>
        <w:pStyle w:val="a4"/>
        <w:numPr>
          <w:ilvl w:val="0"/>
          <w:numId w:val="2"/>
        </w:numPr>
        <w:tabs>
          <w:tab w:val="left" w:pos="989"/>
        </w:tabs>
        <w:ind w:right="0"/>
        <w:rPr>
          <w:b/>
        </w:rPr>
      </w:pPr>
      <w:r>
        <w:rPr>
          <w:b/>
          <w:spacing w:val="-2"/>
        </w:rPr>
        <w:t>SHIPBORNE</w:t>
      </w:r>
      <w:r>
        <w:rPr>
          <w:b/>
          <w:spacing w:val="2"/>
        </w:rPr>
        <w:t xml:space="preserve"> </w:t>
      </w:r>
      <w:r>
        <w:rPr>
          <w:b/>
          <w:spacing w:val="-2"/>
        </w:rPr>
        <w:t>RECEIVING</w:t>
      </w:r>
      <w:r>
        <w:rPr>
          <w:b/>
          <w:spacing w:val="2"/>
        </w:rPr>
        <w:t xml:space="preserve"> </w:t>
      </w:r>
      <w:r>
        <w:rPr>
          <w:b/>
          <w:spacing w:val="-2"/>
        </w:rPr>
        <w:t>EQUIPMENT</w:t>
      </w:r>
    </w:p>
    <w:p w14:paraId="6F605C53" w14:textId="77777777" w:rsidR="00170E95" w:rsidRDefault="007C4371">
      <w:pPr>
        <w:pStyle w:val="a4"/>
        <w:numPr>
          <w:ilvl w:val="1"/>
          <w:numId w:val="2"/>
        </w:numPr>
        <w:tabs>
          <w:tab w:val="left" w:pos="987"/>
        </w:tabs>
        <w:spacing w:before="252"/>
        <w:ind w:firstLine="0"/>
      </w:pPr>
      <w:r>
        <w:t>To avoid the necessity of carrying more than one set of receiving equipment on a ship, the shipborne receiving equipment should be suitable for operating either with a worldwide radionavigation system, or with radionavigation systems which cover the area in which the ship trades.</w:t>
      </w:r>
    </w:p>
    <w:p w14:paraId="6F605C54" w14:textId="77777777" w:rsidR="00170E95" w:rsidRDefault="00170E95">
      <w:pPr>
        <w:pStyle w:val="a3"/>
      </w:pPr>
    </w:p>
    <w:p w14:paraId="6F605C55" w14:textId="77777777" w:rsidR="00170E95" w:rsidRDefault="007C4371">
      <w:pPr>
        <w:pStyle w:val="a4"/>
        <w:numPr>
          <w:ilvl w:val="1"/>
          <w:numId w:val="2"/>
        </w:numPr>
        <w:tabs>
          <w:tab w:val="left" w:pos="987"/>
        </w:tabs>
        <w:ind w:right="132" w:firstLine="0"/>
      </w:pPr>
      <w:r>
        <w:t>Shipborne receiving equipment should conform to the relevant performance standards not inferior to those adopted by the Organization.</w:t>
      </w:r>
    </w:p>
    <w:p w14:paraId="6F605C56" w14:textId="77777777" w:rsidR="00170E95" w:rsidRDefault="00170E95">
      <w:pPr>
        <w:pStyle w:val="a3"/>
      </w:pPr>
    </w:p>
    <w:p w14:paraId="6F605C57" w14:textId="77777777" w:rsidR="00170E95" w:rsidRDefault="007C4371">
      <w:pPr>
        <w:pStyle w:val="a4"/>
        <w:numPr>
          <w:ilvl w:val="1"/>
          <w:numId w:val="2"/>
        </w:numPr>
        <w:tabs>
          <w:tab w:val="left" w:pos="987"/>
        </w:tabs>
        <w:ind w:right="131" w:firstLine="0"/>
      </w:pPr>
      <w:r>
        <w:t>Radionavigation systems should make it possible for shipborne receiving equipment automatically to select the appropriate stations for determining the ship's position with the required performance.</w:t>
      </w:r>
    </w:p>
    <w:p w14:paraId="6F605C58" w14:textId="77777777" w:rsidR="00170E95" w:rsidRDefault="00170E95">
      <w:pPr>
        <w:pStyle w:val="a3"/>
        <w:spacing w:before="4"/>
      </w:pPr>
    </w:p>
    <w:p w14:paraId="2CEC2FF4" w14:textId="785A0AD4" w:rsidR="002A2855" w:rsidRDefault="007C4371" w:rsidP="002A2855">
      <w:pPr>
        <w:pStyle w:val="a4"/>
        <w:numPr>
          <w:ilvl w:val="1"/>
          <w:numId w:val="2"/>
        </w:numPr>
        <w:tabs>
          <w:tab w:val="left" w:pos="988"/>
        </w:tabs>
        <w:spacing w:line="237" w:lineRule="auto"/>
        <w:ind w:right="129" w:firstLine="0"/>
      </w:pPr>
      <w:r>
        <w:t>Shipborne receiving equipment should be provided with at least one output</w:t>
      </w:r>
      <w:r w:rsidR="00CA538E">
        <w:rPr>
          <w:rStyle w:val="a7"/>
        </w:rPr>
        <w:footnoteReference w:id="1"/>
      </w:r>
      <w:r>
        <w:rPr>
          <w:rFonts w:ascii="Times New Roman" w:hAnsi="Times New Roman"/>
        </w:rPr>
        <w:t xml:space="preserve"> </w:t>
      </w:r>
      <w:r>
        <w:t xml:space="preserve">from which position </w:t>
      </w:r>
      <w:r w:rsidR="00F26ED4" w:rsidRPr="00FE735C">
        <w:rPr>
          <w:rFonts w:eastAsiaTheme="minorEastAsia"/>
          <w:lang w:eastAsia="ja-JP"/>
        </w:rPr>
        <w:t>and augmentation</w:t>
      </w:r>
      <w:r w:rsidR="00F26ED4">
        <w:rPr>
          <w:rFonts w:eastAsiaTheme="minorEastAsia" w:hint="eastAsia"/>
          <w:lang w:eastAsia="ja-JP"/>
        </w:rPr>
        <w:t xml:space="preserve"> </w:t>
      </w:r>
      <w:r>
        <w:t xml:space="preserve">information can be supplied in a standard form to other </w:t>
      </w:r>
      <w:r>
        <w:lastRenderedPageBreak/>
        <w:t>equipment.</w:t>
      </w:r>
    </w:p>
    <w:p w14:paraId="6F605C67" w14:textId="79BE2AD3" w:rsidR="00170E95" w:rsidRPr="002A2855" w:rsidRDefault="002A2855" w:rsidP="002A2855">
      <w:pPr>
        <w:rPr>
          <w:rFonts w:eastAsiaTheme="minorEastAsia"/>
          <w:sz w:val="20"/>
          <w:lang w:eastAsia="ja-JP"/>
        </w:rPr>
      </w:pPr>
      <w:r>
        <w:br w:type="page"/>
      </w:r>
    </w:p>
    <w:p w14:paraId="6F605C6A" w14:textId="77777777" w:rsidR="00170E95" w:rsidRDefault="007C4371">
      <w:pPr>
        <w:pStyle w:val="a3"/>
        <w:spacing w:before="68"/>
        <w:ind w:left="138"/>
      </w:pPr>
      <w:r>
        <w:lastRenderedPageBreak/>
        <w:t>A</w:t>
      </w:r>
      <w:r>
        <w:rPr>
          <w:spacing w:val="-2"/>
        </w:rPr>
        <w:t xml:space="preserve"> 27/Res.1046</w:t>
      </w:r>
    </w:p>
    <w:p w14:paraId="6F605C6B" w14:textId="77777777" w:rsidR="00170E95" w:rsidRDefault="007C4371">
      <w:pPr>
        <w:pStyle w:val="a3"/>
        <w:spacing w:before="2"/>
        <w:ind w:left="138"/>
      </w:pPr>
      <w:r>
        <w:rPr>
          <w:noProof/>
        </w:rPr>
        <mc:AlternateContent>
          <mc:Choice Requires="wps">
            <w:drawing>
              <wp:anchor distT="0" distB="0" distL="0" distR="0" simplePos="0" relativeHeight="487589888" behindDoc="1" locked="0" layoutInCell="1" allowOverlap="1" wp14:anchorId="6F605CC4" wp14:editId="6F605CC5">
                <wp:simplePos x="0" y="0"/>
                <wp:positionH relativeFrom="page">
                  <wp:posOffset>881633</wp:posOffset>
                </wp:positionH>
                <wp:positionV relativeFrom="paragraph">
                  <wp:posOffset>175654</wp:posOffset>
                </wp:positionV>
                <wp:extent cx="5797550" cy="635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7550" cy="6350"/>
                        </a:xfrm>
                        <a:custGeom>
                          <a:avLst/>
                          <a:gdLst/>
                          <a:ahLst/>
                          <a:cxnLst/>
                          <a:rect l="l" t="t" r="r" b="b"/>
                          <a:pathLst>
                            <a:path w="5797550" h="6350">
                              <a:moveTo>
                                <a:pt x="5797295" y="0"/>
                              </a:moveTo>
                              <a:lnTo>
                                <a:pt x="0" y="0"/>
                              </a:lnTo>
                              <a:lnTo>
                                <a:pt x="0" y="6095"/>
                              </a:lnTo>
                              <a:lnTo>
                                <a:pt x="5797295" y="6095"/>
                              </a:lnTo>
                              <a:lnTo>
                                <a:pt x="5797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07EC31" id="Graphic 19" o:spid="_x0000_s1026" style="position:absolute;margin-left:69.4pt;margin-top:13.85pt;width:456.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5797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" path="m5797295,l,,,6095r5797295,l5797295,xe" fillcolor="black" stroked="f">
                <v:path arrowok="t"/>
                <w10:wrap type="topAndBottom" anchorx="page"/>
              </v:shape>
            </w:pict>
          </mc:Fallback>
        </mc:AlternateContent>
      </w:r>
      <w:r>
        <w:t>Page</w:t>
      </w:r>
      <w:r>
        <w:rPr>
          <w:spacing w:val="-6"/>
        </w:rPr>
        <w:t xml:space="preserve"> </w:t>
      </w:r>
      <w:r>
        <w:rPr>
          <w:spacing w:val="-10"/>
        </w:rPr>
        <w:t>4</w:t>
      </w:r>
    </w:p>
    <w:p w14:paraId="6F605C6C" w14:textId="77777777" w:rsidR="00170E95" w:rsidRDefault="007C4371">
      <w:pPr>
        <w:pStyle w:val="a3"/>
        <w:spacing w:before="251"/>
        <w:ind w:left="6" w:right="1"/>
        <w:jc w:val="center"/>
      </w:pPr>
      <w:r>
        <w:rPr>
          <w:spacing w:val="-2"/>
        </w:rPr>
        <w:t>APPENDIX</w:t>
      </w:r>
    </w:p>
    <w:p w14:paraId="6F605C6D" w14:textId="77777777" w:rsidR="00170E95" w:rsidRDefault="00170E95">
      <w:pPr>
        <w:pStyle w:val="a3"/>
      </w:pPr>
    </w:p>
    <w:p w14:paraId="6F605C6E" w14:textId="77777777" w:rsidR="00170E95" w:rsidRDefault="007C4371">
      <w:pPr>
        <w:ind w:left="6" w:right="2"/>
        <w:jc w:val="center"/>
        <w:rPr>
          <w:b/>
        </w:rPr>
      </w:pPr>
      <w:r>
        <w:rPr>
          <w:b/>
        </w:rPr>
        <w:t>OPERATIONAL</w:t>
      </w:r>
      <w:r>
        <w:rPr>
          <w:b/>
          <w:spacing w:val="-16"/>
        </w:rPr>
        <w:t xml:space="preserve"> </w:t>
      </w:r>
      <w:r>
        <w:rPr>
          <w:b/>
          <w:spacing w:val="-2"/>
        </w:rPr>
        <w:t>REQUIREMENTS</w:t>
      </w:r>
    </w:p>
    <w:p w14:paraId="6F605C6F" w14:textId="77777777" w:rsidR="00170E95" w:rsidRDefault="00170E95">
      <w:pPr>
        <w:pStyle w:val="a3"/>
        <w:rPr>
          <w:b/>
        </w:rPr>
      </w:pPr>
    </w:p>
    <w:p w14:paraId="6F605C70" w14:textId="77777777" w:rsidR="00170E95" w:rsidRDefault="00170E95">
      <w:pPr>
        <w:pStyle w:val="a3"/>
        <w:rPr>
          <w:b/>
        </w:rPr>
      </w:pPr>
    </w:p>
    <w:p w14:paraId="6F605C71" w14:textId="77777777" w:rsidR="00170E95" w:rsidRDefault="007C4371">
      <w:pPr>
        <w:pStyle w:val="a4"/>
        <w:numPr>
          <w:ilvl w:val="0"/>
          <w:numId w:val="1"/>
        </w:numPr>
        <w:tabs>
          <w:tab w:val="left" w:pos="989"/>
        </w:tabs>
        <w:spacing w:before="1"/>
        <w:ind w:right="0"/>
        <w:rPr>
          <w:b/>
        </w:rPr>
      </w:pPr>
      <w:r>
        <w:rPr>
          <w:b/>
          <w:spacing w:val="-2"/>
        </w:rPr>
        <w:t>INTRODUCTION</w:t>
      </w:r>
    </w:p>
    <w:p w14:paraId="6F605C72" w14:textId="6CC5F84E" w:rsidR="00170E95" w:rsidRDefault="007C4371">
      <w:pPr>
        <w:pStyle w:val="a4"/>
        <w:numPr>
          <w:ilvl w:val="1"/>
          <w:numId w:val="1"/>
        </w:numPr>
        <w:tabs>
          <w:tab w:val="left" w:pos="987"/>
        </w:tabs>
        <w:spacing w:before="251"/>
        <w:ind w:right="128" w:firstLine="0"/>
      </w:pPr>
      <w:r>
        <w:t xml:space="preserve">The operational requirements for a worldwide radionavigation </w:t>
      </w:r>
      <w:r w:rsidR="00DD11E6" w:rsidRPr="00FE735C">
        <w:rPr>
          <w:rFonts w:eastAsiaTheme="minorEastAsia"/>
          <w:lang w:eastAsia="ja-JP"/>
        </w:rPr>
        <w:t>system</w:t>
      </w:r>
      <w:del w:id="45" w:author="Hideki NOGUCHI JAPAN" w:date="2025-07-31T16:04:00Z" w16du:dateUtc="2025-07-31T07:04:00Z">
        <w:r w:rsidR="00DD11E6" w:rsidRPr="00FE735C" w:rsidDel="0085200C">
          <w:rPr>
            <w:rFonts w:eastAsiaTheme="minorEastAsia"/>
            <w:lang w:eastAsia="ja-JP"/>
          </w:rPr>
          <w:delText xml:space="preserve"> </w:delText>
        </w:r>
        <w:r w:rsidR="001925B6" w:rsidRPr="00FE735C" w:rsidDel="0085200C">
          <w:delText>and</w:delText>
        </w:r>
      </w:del>
      <w:ins w:id="46" w:author="Hideki NOGUCHI JAPAN" w:date="2025-07-31T16:04:00Z" w16du:dateUtc="2025-07-31T07:04:00Z">
        <w:r w:rsidR="0085200C">
          <w:rPr>
            <w:rFonts w:eastAsiaTheme="minorEastAsia" w:hint="eastAsia"/>
            <w:lang w:eastAsia="ja-JP"/>
          </w:rPr>
          <w:t>,</w:t>
        </w:r>
      </w:ins>
      <w:r w:rsidR="001925B6" w:rsidRPr="00FE735C">
        <w:t xml:space="preserve"> augmentation</w:t>
      </w:r>
      <w:r w:rsidR="001925B6" w:rsidRPr="666DB573">
        <w:t xml:space="preserve"> </w:t>
      </w:r>
      <w:r>
        <w:t xml:space="preserve">system </w:t>
      </w:r>
      <w:ins w:id="47" w:author="Hideki NOGUCHI JAPAN" w:date="2025-07-31T16:04:00Z" w16du:dateUtc="2025-07-31T07:04:00Z">
        <w:r w:rsidR="0085200C">
          <w:rPr>
            <w:rFonts w:eastAsiaTheme="minorEastAsia" w:hint="eastAsia"/>
            <w:lang w:eastAsia="ja-JP"/>
          </w:rPr>
          <w:t xml:space="preserve">and backup system </w:t>
        </w:r>
      </w:ins>
      <w:r>
        <w:t>should be general in nature and capable of being met by a number of systems.</w:t>
      </w:r>
      <w:r>
        <w:rPr>
          <w:spacing w:val="40"/>
        </w:rPr>
        <w:t xml:space="preserve"> </w:t>
      </w:r>
      <w:r>
        <w:t>All systems should be capable of being used by an unlimited number of ships.</w:t>
      </w:r>
    </w:p>
    <w:p w14:paraId="6F605C73" w14:textId="77777777" w:rsidR="00170E95" w:rsidRDefault="00170E95">
      <w:pPr>
        <w:pStyle w:val="a3"/>
      </w:pPr>
    </w:p>
    <w:p w14:paraId="6F605C74" w14:textId="0C68381F" w:rsidR="00170E95" w:rsidRDefault="007C4371">
      <w:pPr>
        <w:pStyle w:val="a4"/>
        <w:numPr>
          <w:ilvl w:val="1"/>
          <w:numId w:val="1"/>
        </w:numPr>
        <w:tabs>
          <w:tab w:val="left" w:pos="987"/>
        </w:tabs>
        <w:spacing w:before="1"/>
        <w:ind w:right="131" w:firstLine="0"/>
      </w:pPr>
      <w:r>
        <w:t>The requirements may be met by individual radionavigation systems or by a combination of such systems</w:t>
      </w:r>
      <w:r w:rsidR="008660FD" w:rsidRPr="00FE735C">
        <w:rPr>
          <w:rFonts w:eastAsia="Times New Roman" w:cs="Times New Roman"/>
          <w:szCs w:val="24"/>
          <w:lang w:val="en-GB"/>
        </w:rPr>
        <w:t xml:space="preserve">, including </w:t>
      </w:r>
      <w:r w:rsidR="00DA7193" w:rsidRPr="00FE735C">
        <w:rPr>
          <w:rFonts w:eastAsia="Times New Roman" w:cs="Times New Roman"/>
          <w:szCs w:val="24"/>
          <w:lang w:val="en-GB"/>
        </w:rPr>
        <w:t xml:space="preserve">the combination of </w:t>
      </w:r>
      <w:r w:rsidR="00F2435B" w:rsidRPr="00FE735C">
        <w:rPr>
          <w:rFonts w:eastAsia="Times New Roman" w:cs="Times New Roman"/>
          <w:szCs w:val="24"/>
          <w:lang w:val="en-GB"/>
        </w:rPr>
        <w:t xml:space="preserve">standalone </w:t>
      </w:r>
      <w:r w:rsidR="00D5622A" w:rsidRPr="00FE735C">
        <w:rPr>
          <w:rFonts w:eastAsia="Times New Roman" w:cs="Times New Roman"/>
          <w:szCs w:val="24"/>
          <w:lang w:val="en-GB"/>
        </w:rPr>
        <w:t>global or regional navigation satellite system</w:t>
      </w:r>
      <w:r w:rsidR="00302FC4" w:rsidRPr="00FE735C">
        <w:rPr>
          <w:rFonts w:eastAsiaTheme="minorEastAsia" w:cs="Times New Roman" w:hint="eastAsia"/>
          <w:szCs w:val="24"/>
          <w:lang w:val="en-GB" w:eastAsia="ja-JP"/>
        </w:rPr>
        <w:t>s</w:t>
      </w:r>
      <w:r w:rsidR="00DA7193" w:rsidRPr="00FE735C">
        <w:rPr>
          <w:rFonts w:eastAsia="Times New Roman" w:cs="Times New Roman"/>
          <w:szCs w:val="24"/>
          <w:lang w:val="en-GB"/>
        </w:rPr>
        <w:t xml:space="preserve"> and augmentation systems</w:t>
      </w:r>
      <w:ins w:id="48" w:author="Hideki NOGUCHI JAPAN" w:date="2025-07-31T16:05:00Z" w16du:dateUtc="2025-07-31T07:05:00Z">
        <w:r w:rsidR="0085200C">
          <w:rPr>
            <w:rFonts w:eastAsiaTheme="minorEastAsia" w:cs="Times New Roman" w:hint="eastAsia"/>
            <w:szCs w:val="24"/>
            <w:lang w:val="en-GB" w:eastAsia="ja-JP"/>
          </w:rPr>
          <w:t xml:space="preserve">, and backup system when GNSS interference is </w:t>
        </w:r>
      </w:ins>
      <w:ins w:id="49" w:author="Hideki NOGUCHI JAPAN" w:date="2025-07-31T16:06:00Z" w16du:dateUtc="2025-07-31T07:06:00Z">
        <w:r w:rsidR="0085200C">
          <w:rPr>
            <w:rFonts w:eastAsiaTheme="minorEastAsia" w:cs="Times New Roman" w:hint="eastAsia"/>
            <w:szCs w:val="24"/>
            <w:lang w:val="en-GB" w:eastAsia="ja-JP"/>
          </w:rPr>
          <w:t>observed</w:t>
        </w:r>
      </w:ins>
      <w:r w:rsidRPr="00FE735C">
        <w:t>.</w:t>
      </w:r>
    </w:p>
    <w:p w14:paraId="42FD5757" w14:textId="406AEFF0" w:rsidR="001C5AC0" w:rsidRPr="00FE735C" w:rsidRDefault="001C5AC0" w:rsidP="001C5AC0">
      <w:pPr>
        <w:pStyle w:val="a4"/>
        <w:numPr>
          <w:ilvl w:val="1"/>
          <w:numId w:val="1"/>
        </w:numPr>
        <w:tabs>
          <w:tab w:val="left" w:pos="987"/>
        </w:tabs>
        <w:spacing w:before="252"/>
        <w:ind w:firstLine="0"/>
      </w:pPr>
      <w:r w:rsidRPr="00FE735C">
        <w:t xml:space="preserve">For the purpose of these requirements, the term </w:t>
      </w:r>
      <w:r w:rsidRPr="00FE735C">
        <w:rPr>
          <w:i/>
          <w:iCs/>
        </w:rPr>
        <w:t>radionavigation system</w:t>
      </w:r>
      <w:r w:rsidRPr="00FE735C">
        <w:t xml:space="preserve"> refers to a standalone radionavigation system</w:t>
      </w:r>
      <w:del w:id="50" w:author="Hideki NOGUCHI JAPAN" w:date="2025-07-31T16:06:00Z" w16du:dateUtc="2025-07-31T07:06:00Z">
        <w:r w:rsidRPr="00FE735C" w:rsidDel="0085200C">
          <w:delText xml:space="preserve"> or</w:delText>
        </w:r>
      </w:del>
      <w:ins w:id="51" w:author="Hideki NOGUCHI JAPAN" w:date="2025-07-31T16:06:00Z" w16du:dateUtc="2025-07-31T07:06:00Z">
        <w:r w:rsidR="0085200C">
          <w:rPr>
            <w:rFonts w:eastAsiaTheme="minorEastAsia" w:hint="eastAsia"/>
            <w:lang w:eastAsia="ja-JP"/>
          </w:rPr>
          <w:t>,</w:t>
        </w:r>
      </w:ins>
      <w:r w:rsidRPr="00FE735C">
        <w:t xml:space="preserve"> a combination of a radionavigation system and an augmentation system</w:t>
      </w:r>
      <w:ins w:id="52" w:author="Hideki NOGUCHI JAPAN" w:date="2025-07-31T16:06:00Z" w16du:dateUtc="2025-07-31T07:06:00Z">
        <w:r w:rsidR="0085200C">
          <w:rPr>
            <w:rFonts w:eastAsiaTheme="minorEastAsia" w:hint="eastAsia"/>
            <w:lang w:eastAsia="ja-JP"/>
          </w:rPr>
          <w:t xml:space="preserve"> or a backup system</w:t>
        </w:r>
      </w:ins>
      <w:r w:rsidRPr="00FE735C">
        <w:t>.</w:t>
      </w:r>
    </w:p>
    <w:p w14:paraId="6F605C75" w14:textId="46B8031F" w:rsidR="00170E95" w:rsidRDefault="007C4371">
      <w:pPr>
        <w:pStyle w:val="a4"/>
        <w:numPr>
          <w:ilvl w:val="1"/>
          <w:numId w:val="1"/>
        </w:numPr>
        <w:tabs>
          <w:tab w:val="left" w:pos="987"/>
        </w:tabs>
        <w:spacing w:before="252"/>
        <w:ind w:firstLine="0"/>
      </w:pPr>
      <w:r>
        <w:t xml:space="preserve">The </w:t>
      </w:r>
      <w:r w:rsidR="00B551AC" w:rsidRPr="00FE735C">
        <w:t xml:space="preserve">radionavigation </w:t>
      </w:r>
      <w:r>
        <w:t>system is considered to be available when it provides the required integrity for the given accuracy level.</w:t>
      </w:r>
    </w:p>
    <w:p w14:paraId="6F605C76" w14:textId="77777777" w:rsidR="00170E95" w:rsidRDefault="00170E95">
      <w:pPr>
        <w:pStyle w:val="a3"/>
      </w:pPr>
    </w:p>
    <w:p w14:paraId="6F605C77" w14:textId="77777777" w:rsidR="00170E95" w:rsidRDefault="007C4371">
      <w:pPr>
        <w:pStyle w:val="a4"/>
        <w:numPr>
          <w:ilvl w:val="0"/>
          <w:numId w:val="1"/>
        </w:numPr>
        <w:tabs>
          <w:tab w:val="left" w:pos="988"/>
        </w:tabs>
        <w:spacing w:before="1"/>
        <w:ind w:left="988" w:right="0" w:hanging="850"/>
        <w:rPr>
          <w:b/>
        </w:rPr>
      </w:pPr>
      <w:r>
        <w:rPr>
          <w:b/>
        </w:rPr>
        <w:t>NAVIGATION</w:t>
      </w:r>
      <w:r>
        <w:rPr>
          <w:b/>
          <w:spacing w:val="-8"/>
        </w:rPr>
        <w:t xml:space="preserve"> </w:t>
      </w:r>
      <w:r>
        <w:rPr>
          <w:b/>
        </w:rPr>
        <w:t>IN</w:t>
      </w:r>
      <w:r>
        <w:rPr>
          <w:b/>
          <w:spacing w:val="-8"/>
        </w:rPr>
        <w:t xml:space="preserve"> </w:t>
      </w:r>
      <w:r>
        <w:rPr>
          <w:b/>
        </w:rPr>
        <w:t>OCEAN</w:t>
      </w:r>
      <w:r>
        <w:rPr>
          <w:b/>
          <w:spacing w:val="-7"/>
        </w:rPr>
        <w:t xml:space="preserve"> </w:t>
      </w:r>
      <w:r>
        <w:rPr>
          <w:b/>
          <w:spacing w:val="-2"/>
        </w:rPr>
        <w:t>WATERS</w:t>
      </w:r>
    </w:p>
    <w:p w14:paraId="6F605C78" w14:textId="1F49394B" w:rsidR="00170E95" w:rsidRDefault="007C4371">
      <w:pPr>
        <w:pStyle w:val="a4"/>
        <w:numPr>
          <w:ilvl w:val="1"/>
          <w:numId w:val="1"/>
        </w:numPr>
        <w:tabs>
          <w:tab w:val="left" w:pos="988"/>
        </w:tabs>
        <w:spacing w:before="252"/>
        <w:ind w:right="128" w:firstLine="0"/>
      </w:pPr>
      <w:r>
        <w:t>Where a radionavigation system is used to assist in the navigation of ships in ocean waters,</w:t>
      </w:r>
      <w:r>
        <w:rPr>
          <w:spacing w:val="-1"/>
        </w:rPr>
        <w:t xml:space="preserve"> </w:t>
      </w:r>
      <w:r>
        <w:t>the</w:t>
      </w:r>
      <w:r>
        <w:rPr>
          <w:spacing w:val="-1"/>
        </w:rPr>
        <w:t xml:space="preserve"> </w:t>
      </w:r>
      <w:r>
        <w:t>system</w:t>
      </w:r>
      <w:r>
        <w:rPr>
          <w:spacing w:val="-1"/>
        </w:rPr>
        <w:t xml:space="preserve"> </w:t>
      </w:r>
      <w:r>
        <w:t>should</w:t>
      </w:r>
      <w:r>
        <w:rPr>
          <w:spacing w:val="-1"/>
        </w:rPr>
        <w:t xml:space="preserve"> </w:t>
      </w:r>
      <w:r>
        <w:t>provide</w:t>
      </w:r>
      <w:r>
        <w:rPr>
          <w:spacing w:val="-1"/>
        </w:rPr>
        <w:t xml:space="preserve"> </w:t>
      </w:r>
      <w:r>
        <w:t>positional</w:t>
      </w:r>
      <w:r>
        <w:rPr>
          <w:spacing w:val="-1"/>
        </w:rPr>
        <w:t xml:space="preserve"> </w:t>
      </w:r>
      <w:r>
        <w:t>information</w:t>
      </w:r>
      <w:r>
        <w:rPr>
          <w:spacing w:val="-1"/>
        </w:rPr>
        <w:t xml:space="preserve"> </w:t>
      </w:r>
      <w:r>
        <w:t>with</w:t>
      </w:r>
      <w:r>
        <w:rPr>
          <w:spacing w:val="-1"/>
        </w:rPr>
        <w:t xml:space="preserve"> </w:t>
      </w:r>
      <w:r>
        <w:t>an</w:t>
      </w:r>
      <w:r>
        <w:rPr>
          <w:spacing w:val="-1"/>
        </w:rPr>
        <w:t xml:space="preserve"> </w:t>
      </w:r>
      <w:r>
        <w:t>error</w:t>
      </w:r>
      <w:r>
        <w:rPr>
          <w:spacing w:val="-1"/>
        </w:rPr>
        <w:t xml:space="preserve"> </w:t>
      </w:r>
      <w:r>
        <w:t>not</w:t>
      </w:r>
      <w:r>
        <w:rPr>
          <w:spacing w:val="-1"/>
        </w:rPr>
        <w:t xml:space="preserve"> </w:t>
      </w:r>
      <w:r>
        <w:t>greater</w:t>
      </w:r>
      <w:r>
        <w:rPr>
          <w:spacing w:val="-1"/>
        </w:rPr>
        <w:t xml:space="preserve"> </w:t>
      </w:r>
      <w:r>
        <w:t>than</w:t>
      </w:r>
      <w:r>
        <w:rPr>
          <w:spacing w:val="-1"/>
        </w:rPr>
        <w:t xml:space="preserve"> </w:t>
      </w:r>
      <w:r>
        <w:t>100</w:t>
      </w:r>
      <w:r>
        <w:rPr>
          <w:spacing w:val="-2"/>
        </w:rPr>
        <w:t xml:space="preserve"> </w:t>
      </w:r>
      <w:r>
        <w:t>m with a probability of 95%.</w:t>
      </w:r>
      <w:r>
        <w:rPr>
          <w:spacing w:val="40"/>
        </w:rPr>
        <w:t xml:space="preserve"> </w:t>
      </w:r>
      <w:r>
        <w:t>This degree of accuracy is suitable for purposes of general navigation and provision of position information in the GMDSS.</w:t>
      </w:r>
    </w:p>
    <w:p w14:paraId="6F605C79" w14:textId="77777777" w:rsidR="00170E95" w:rsidRDefault="00170E95">
      <w:pPr>
        <w:pStyle w:val="a3"/>
      </w:pPr>
    </w:p>
    <w:p w14:paraId="6F605C7A" w14:textId="1E0D0642" w:rsidR="00170E95" w:rsidRDefault="007C4371">
      <w:pPr>
        <w:pStyle w:val="a4"/>
        <w:numPr>
          <w:ilvl w:val="1"/>
          <w:numId w:val="1"/>
        </w:numPr>
        <w:tabs>
          <w:tab w:val="left" w:pos="987"/>
        </w:tabs>
        <w:ind w:right="127" w:firstLine="0"/>
      </w:pPr>
      <w:r>
        <w:t>In view of the fact that merchant fleets operate worldwide, the information provided by a radionavigation system must be suitable for use for general navigation by ships</w:t>
      </w:r>
      <w:r>
        <w:rPr>
          <w:spacing w:val="40"/>
        </w:rPr>
        <w:t xml:space="preserve"> </w:t>
      </w:r>
      <w:r>
        <w:t>engaged on international voyages in any ocean waters</w:t>
      </w:r>
      <w:r w:rsidR="000B3C36" w:rsidRPr="00B15177">
        <w:t xml:space="preserve"> within the systems</w:t>
      </w:r>
      <w:r w:rsidR="008D6DE4" w:rsidRPr="00B15177">
        <w:t>’</w:t>
      </w:r>
      <w:r w:rsidR="000B3C36" w:rsidRPr="00B15177">
        <w:t xml:space="preserve"> coverage area</w:t>
      </w:r>
      <w:r>
        <w:t>.</w:t>
      </w:r>
    </w:p>
    <w:p w14:paraId="6F605C7B" w14:textId="12486FE8" w:rsidR="00170E95" w:rsidRDefault="007C4371">
      <w:pPr>
        <w:pStyle w:val="a4"/>
        <w:numPr>
          <w:ilvl w:val="1"/>
          <w:numId w:val="1"/>
        </w:numPr>
        <w:tabs>
          <w:tab w:val="left" w:pos="987"/>
        </w:tabs>
        <w:spacing w:before="252"/>
        <w:ind w:right="131" w:firstLine="0"/>
      </w:pPr>
      <w:r>
        <w:t xml:space="preserve">Taking into account the radio frequency environment, the coverage of the </w:t>
      </w:r>
      <w:r w:rsidR="0018121B" w:rsidRPr="00B15177">
        <w:t>radionavigation</w:t>
      </w:r>
      <w:r w:rsidR="0018121B">
        <w:t xml:space="preserve"> </w:t>
      </w:r>
      <w:r>
        <w:t>system should be adequate to provide position-fixing throughout this phase of navigation.</w:t>
      </w:r>
    </w:p>
    <w:p w14:paraId="6F605C7C" w14:textId="77777777" w:rsidR="00170E95" w:rsidRDefault="00170E95">
      <w:pPr>
        <w:pStyle w:val="a3"/>
        <w:spacing w:before="1"/>
      </w:pPr>
    </w:p>
    <w:p w14:paraId="6F605C7D" w14:textId="0DC47FDB" w:rsidR="00170E95" w:rsidRDefault="007C4371">
      <w:pPr>
        <w:pStyle w:val="a4"/>
        <w:numPr>
          <w:ilvl w:val="1"/>
          <w:numId w:val="1"/>
        </w:numPr>
        <w:tabs>
          <w:tab w:val="left" w:pos="987"/>
        </w:tabs>
        <w:ind w:firstLine="0"/>
      </w:pPr>
      <w:r>
        <w:t>The radionavigation system should permit an update rate of the computed position data not less than once every</w:t>
      </w:r>
      <w:r w:rsidR="00531463">
        <w:t> </w:t>
      </w:r>
      <w:r>
        <w:t>2</w:t>
      </w:r>
      <w:r w:rsidR="00531463">
        <w:t> </w:t>
      </w:r>
      <w:r>
        <w:t>s</w:t>
      </w:r>
      <w:r w:rsidR="00021FE5" w:rsidRPr="00B15177">
        <w:rPr>
          <w:rStyle w:val="a7"/>
        </w:rPr>
        <w:footnoteReference w:id="2"/>
      </w:r>
      <w:r>
        <w:t>.</w:t>
      </w:r>
    </w:p>
    <w:p w14:paraId="6F605C7E" w14:textId="77777777" w:rsidR="00170E95" w:rsidRDefault="007C4371">
      <w:pPr>
        <w:pStyle w:val="a4"/>
        <w:numPr>
          <w:ilvl w:val="1"/>
          <w:numId w:val="1"/>
        </w:numPr>
        <w:tabs>
          <w:tab w:val="left" w:pos="987"/>
        </w:tabs>
        <w:spacing w:before="252"/>
        <w:ind w:left="987" w:right="0" w:hanging="849"/>
      </w:pPr>
      <w:r>
        <w:t>Signal</w:t>
      </w:r>
      <w:r>
        <w:rPr>
          <w:spacing w:val="-8"/>
        </w:rPr>
        <w:t xml:space="preserve"> </w:t>
      </w:r>
      <w:r>
        <w:t>availability</w:t>
      </w:r>
      <w:r>
        <w:rPr>
          <w:spacing w:val="-8"/>
        </w:rPr>
        <w:t xml:space="preserve"> </w:t>
      </w:r>
      <w:r>
        <w:t>should</w:t>
      </w:r>
      <w:r>
        <w:rPr>
          <w:spacing w:val="-8"/>
        </w:rPr>
        <w:t xml:space="preserve"> </w:t>
      </w:r>
      <w:r>
        <w:t>exceed</w:t>
      </w:r>
      <w:r>
        <w:rPr>
          <w:spacing w:val="-7"/>
        </w:rPr>
        <w:t xml:space="preserve"> </w:t>
      </w:r>
      <w:r>
        <w:rPr>
          <w:spacing w:val="-2"/>
        </w:rPr>
        <w:t>99.8%.</w:t>
      </w:r>
    </w:p>
    <w:p w14:paraId="6F605C7F" w14:textId="77777777" w:rsidR="00170E95" w:rsidRDefault="00170E95">
      <w:pPr>
        <w:pStyle w:val="a3"/>
        <w:spacing w:before="1"/>
      </w:pPr>
    </w:p>
    <w:p w14:paraId="6F605C80" w14:textId="52122780" w:rsidR="00170E95" w:rsidRDefault="007C4371">
      <w:pPr>
        <w:pStyle w:val="a4"/>
        <w:numPr>
          <w:ilvl w:val="1"/>
          <w:numId w:val="1"/>
        </w:numPr>
        <w:tabs>
          <w:tab w:val="left" w:pos="987"/>
        </w:tabs>
        <w:ind w:right="132" w:firstLine="0"/>
      </w:pPr>
      <w:r>
        <w:t xml:space="preserve">An integrity warning of </w:t>
      </w:r>
      <w:r w:rsidR="006E3239" w:rsidRPr="00B15177">
        <w:t>radionavigation</w:t>
      </w:r>
      <w:r w:rsidR="006E3239">
        <w:t xml:space="preserve"> </w:t>
      </w:r>
      <w:r>
        <w:t xml:space="preserve">system malfunction, non-availability or discontinuity </w:t>
      </w:r>
      <w:ins w:id="53" w:author="Hideki NOGUCHI JAPAN" w:date="2025-07-31T16:17:00Z" w16du:dateUtc="2025-07-31T07:17:00Z">
        <w:r w:rsidR="00A70223">
          <w:rPr>
            <w:rFonts w:eastAsiaTheme="minorEastAsia" w:hint="eastAsia"/>
            <w:lang w:eastAsia="ja-JP"/>
          </w:rPr>
          <w:t xml:space="preserve">including </w:t>
        </w:r>
      </w:ins>
      <w:ins w:id="54" w:author="Hideki NOGUCHI JAPAN" w:date="2025-07-31T16:18:00Z" w16du:dateUtc="2025-07-31T07:18:00Z">
        <w:r w:rsidR="00A70223">
          <w:rPr>
            <w:rFonts w:eastAsiaTheme="minorEastAsia" w:hint="eastAsia"/>
            <w:lang w:eastAsia="ja-JP"/>
          </w:rPr>
          <w:t xml:space="preserve">start of backup system operation </w:t>
        </w:r>
      </w:ins>
      <w:r>
        <w:t>should</w:t>
      </w:r>
      <w:r>
        <w:rPr>
          <w:spacing w:val="40"/>
        </w:rPr>
        <w:t xml:space="preserve"> </w:t>
      </w:r>
      <w:r>
        <w:t>be provided to users as soon as practicable by Maritime Safety Information (MSI) systems.</w:t>
      </w:r>
    </w:p>
    <w:p w14:paraId="6F605C81" w14:textId="77777777" w:rsidR="00170E95" w:rsidRDefault="00170E95">
      <w:pPr>
        <w:pStyle w:val="a3"/>
      </w:pPr>
    </w:p>
    <w:p w14:paraId="16DD96F8" w14:textId="4E1F8668" w:rsidR="00BB372C" w:rsidRPr="00B15177" w:rsidRDefault="00E02D57" w:rsidP="00556A7C">
      <w:pPr>
        <w:pStyle w:val="a3"/>
        <w:tabs>
          <w:tab w:val="left" w:pos="851"/>
        </w:tabs>
        <w:ind w:left="142"/>
        <w:jc w:val="both"/>
      </w:pPr>
      <w:r w:rsidRPr="00B15177">
        <w:t>2.7</w:t>
      </w:r>
      <w:r w:rsidRPr="00B15177">
        <w:tab/>
        <w:t xml:space="preserve">Augmentation systems may also provide notification of </w:t>
      </w:r>
      <w:r w:rsidR="00C2180B" w:rsidRPr="00B15177">
        <w:t xml:space="preserve">radionavigation </w:t>
      </w:r>
      <w:r w:rsidR="002464C8" w:rsidRPr="00B15177">
        <w:t xml:space="preserve">system </w:t>
      </w:r>
      <w:r w:rsidRPr="00B15177">
        <w:t xml:space="preserve">integrity or malfunction.  </w:t>
      </w:r>
      <w:proofErr w:type="gramStart"/>
      <w:r w:rsidRPr="00B15177">
        <w:t>However</w:t>
      </w:r>
      <w:proofErr w:type="gramEnd"/>
      <w:r w:rsidRPr="00B15177">
        <w:t xml:space="preserve"> th</w:t>
      </w:r>
      <w:r w:rsidR="00C17B03" w:rsidRPr="00B15177">
        <w:t>ese</w:t>
      </w:r>
      <w:r w:rsidRPr="00B15177">
        <w:t xml:space="preserve"> should not override</w:t>
      </w:r>
      <w:r w:rsidR="00230A4C" w:rsidRPr="00B15177">
        <w:t>,</w:t>
      </w:r>
      <w:r w:rsidR="006562BA" w:rsidRPr="00B15177">
        <w:t xml:space="preserve"> or </w:t>
      </w:r>
      <w:r w:rsidR="004D1306" w:rsidRPr="00B15177">
        <w:t>replace the requirement for</w:t>
      </w:r>
      <w:r w:rsidR="002B49DF" w:rsidRPr="00B15177">
        <w:t>,</w:t>
      </w:r>
      <w:r w:rsidRPr="00B15177">
        <w:t xml:space="preserve"> </w:t>
      </w:r>
      <w:r w:rsidR="00BF1EB9" w:rsidRPr="00B15177">
        <w:t>i</w:t>
      </w:r>
      <w:r w:rsidR="00B865E5" w:rsidRPr="00B15177">
        <w:t xml:space="preserve">ntegrity </w:t>
      </w:r>
      <w:r w:rsidR="00B865E5" w:rsidRPr="00B15177">
        <w:lastRenderedPageBreak/>
        <w:t xml:space="preserve">warnings </w:t>
      </w:r>
      <w:r w:rsidR="00BF1EB9" w:rsidRPr="00B15177">
        <w:t xml:space="preserve">provided to users by </w:t>
      </w:r>
      <w:r w:rsidRPr="00B15177">
        <w:t xml:space="preserve">Maritime Safety information (MSI) </w:t>
      </w:r>
      <w:r w:rsidR="00BF1EB9" w:rsidRPr="00B15177">
        <w:t>systems</w:t>
      </w:r>
      <w:r w:rsidR="00793E0C" w:rsidRPr="00B15177">
        <w:t xml:space="preserve"> </w:t>
      </w:r>
      <w:r w:rsidRPr="00B15177">
        <w:t xml:space="preserve">in </w:t>
      </w:r>
      <w:r w:rsidR="009566FC" w:rsidRPr="00B15177">
        <w:t xml:space="preserve">accordance with </w:t>
      </w:r>
      <w:r w:rsidRPr="00B15177">
        <w:t>paragraph 2.6</w:t>
      </w:r>
      <w:r w:rsidR="009566FC" w:rsidRPr="00B15177">
        <w:t xml:space="preserve"> above</w:t>
      </w:r>
      <w:r w:rsidR="002464C8" w:rsidRPr="00B15177">
        <w:t>.</w:t>
      </w:r>
    </w:p>
    <w:p w14:paraId="540C153F" w14:textId="77777777" w:rsidR="00E02D57" w:rsidRDefault="00E02D57">
      <w:pPr>
        <w:pStyle w:val="a3"/>
      </w:pPr>
    </w:p>
    <w:p w14:paraId="6F605C82" w14:textId="4669A8DC" w:rsidR="00170E95" w:rsidRDefault="007C4371" w:rsidP="00556A7C">
      <w:pPr>
        <w:pStyle w:val="a4"/>
        <w:keepNext/>
        <w:numPr>
          <w:ilvl w:val="0"/>
          <w:numId w:val="1"/>
        </w:numPr>
        <w:tabs>
          <w:tab w:val="left" w:pos="989"/>
        </w:tabs>
        <w:spacing w:before="1"/>
        <w:ind w:right="132"/>
        <w:rPr>
          <w:rFonts w:ascii="Symbol" w:hAnsi="Symbol"/>
        </w:rPr>
      </w:pPr>
      <w:r>
        <w:rPr>
          <w:b/>
        </w:rPr>
        <w:t>NAVIGATION</w:t>
      </w:r>
      <w:r>
        <w:rPr>
          <w:b/>
          <w:spacing w:val="40"/>
        </w:rPr>
        <w:t xml:space="preserve"> </w:t>
      </w:r>
      <w:r>
        <w:rPr>
          <w:b/>
        </w:rPr>
        <w:t>IN</w:t>
      </w:r>
      <w:r>
        <w:rPr>
          <w:b/>
          <w:spacing w:val="40"/>
        </w:rPr>
        <w:t xml:space="preserve"> </w:t>
      </w:r>
      <w:r>
        <w:rPr>
          <w:b/>
        </w:rPr>
        <w:t>HARBOUR</w:t>
      </w:r>
      <w:r>
        <w:rPr>
          <w:b/>
          <w:spacing w:val="40"/>
        </w:rPr>
        <w:t xml:space="preserve"> </w:t>
      </w:r>
      <w:r>
        <w:rPr>
          <w:b/>
        </w:rPr>
        <w:t>ENTRANCES,</w:t>
      </w:r>
      <w:r>
        <w:rPr>
          <w:b/>
          <w:spacing w:val="40"/>
        </w:rPr>
        <w:t xml:space="preserve"> </w:t>
      </w:r>
      <w:r>
        <w:rPr>
          <w:b/>
        </w:rPr>
        <w:t>HARBOUR</w:t>
      </w:r>
      <w:r>
        <w:rPr>
          <w:b/>
          <w:spacing w:val="40"/>
        </w:rPr>
        <w:t xml:space="preserve"> </w:t>
      </w:r>
      <w:r>
        <w:rPr>
          <w:b/>
        </w:rPr>
        <w:t>APPROACHES</w:t>
      </w:r>
      <w:r>
        <w:rPr>
          <w:b/>
          <w:spacing w:val="40"/>
        </w:rPr>
        <w:t xml:space="preserve"> </w:t>
      </w:r>
      <w:r>
        <w:rPr>
          <w:b/>
        </w:rPr>
        <w:t>AND</w:t>
      </w:r>
      <w:r>
        <w:rPr>
          <w:b/>
          <w:spacing w:val="80"/>
        </w:rPr>
        <w:t xml:space="preserve"> </w:t>
      </w:r>
      <w:r>
        <w:rPr>
          <w:b/>
        </w:rPr>
        <w:t>COASTAL WATERS</w:t>
      </w:r>
      <w:r w:rsidR="00C94A41">
        <w:rPr>
          <w:rStyle w:val="a7"/>
          <w:b/>
        </w:rPr>
        <w:footnoteReference w:id="3"/>
      </w:r>
    </w:p>
    <w:p w14:paraId="6F605C83" w14:textId="57A854E9" w:rsidR="00170E95" w:rsidRDefault="007C4371" w:rsidP="00556A7C">
      <w:pPr>
        <w:pStyle w:val="a4"/>
        <w:keepNext/>
        <w:numPr>
          <w:ilvl w:val="1"/>
          <w:numId w:val="1"/>
        </w:numPr>
        <w:tabs>
          <w:tab w:val="left" w:pos="988"/>
        </w:tabs>
        <w:spacing w:before="252"/>
        <w:ind w:right="129" w:firstLine="0"/>
      </w:pPr>
      <w:r>
        <w:t>Where a radionavigation system is used to assist in the navigation of ships in such waters, the system should provide positional information with an error not greater than 10</w:t>
      </w:r>
      <w:r>
        <w:rPr>
          <w:spacing w:val="-3"/>
        </w:rPr>
        <w:t xml:space="preserve"> </w:t>
      </w:r>
      <w:r>
        <w:t>m with a probability of 95%.</w:t>
      </w:r>
    </w:p>
    <w:p w14:paraId="6F605C84" w14:textId="77777777" w:rsidR="00170E95" w:rsidRDefault="00170E95">
      <w:pPr>
        <w:pStyle w:val="a3"/>
      </w:pPr>
    </w:p>
    <w:p w14:paraId="6F605C86" w14:textId="081DFB9F" w:rsidR="00170E95" w:rsidRPr="00663F16" w:rsidRDefault="007C4371" w:rsidP="00663F16">
      <w:pPr>
        <w:pStyle w:val="a4"/>
        <w:numPr>
          <w:ilvl w:val="1"/>
          <w:numId w:val="1"/>
        </w:numPr>
        <w:tabs>
          <w:tab w:val="left" w:pos="987"/>
        </w:tabs>
        <w:ind w:right="131" w:firstLine="0"/>
        <w:rPr>
          <w:sz w:val="20"/>
        </w:rPr>
      </w:pPr>
      <w:r>
        <w:t xml:space="preserve">Taking into account the radio frequency environment, the coverage of the </w:t>
      </w:r>
      <w:r w:rsidR="008A6E01" w:rsidRPr="00B15177">
        <w:t xml:space="preserve">radionavigation </w:t>
      </w:r>
      <w:r>
        <w:t>system should be adequate to provide position-fixing throughout this phase of navigation.</w:t>
      </w:r>
    </w:p>
    <w:p w14:paraId="6F605C8B" w14:textId="6895ADBC" w:rsidR="00170E95" w:rsidRDefault="007C4371">
      <w:pPr>
        <w:pStyle w:val="a4"/>
        <w:numPr>
          <w:ilvl w:val="1"/>
          <w:numId w:val="1"/>
        </w:numPr>
        <w:tabs>
          <w:tab w:val="left" w:pos="989"/>
        </w:tabs>
        <w:spacing w:before="251"/>
        <w:ind w:firstLine="0"/>
      </w:pPr>
      <w:r>
        <w:t xml:space="preserve">The </w:t>
      </w:r>
      <w:bookmarkStart w:id="55" w:name="_Hlk198306236"/>
      <w:r>
        <w:t xml:space="preserve">radionavigation system </w:t>
      </w:r>
      <w:bookmarkEnd w:id="55"/>
      <w:r>
        <w:t>should permit an update rate of the computed position data not less than once every 2 s</w:t>
      </w:r>
      <w:r w:rsidR="00CF5120">
        <w:rPr>
          <w:vertAlign w:val="superscript"/>
        </w:rPr>
        <w:t>2</w:t>
      </w:r>
      <w:r>
        <w:t>.</w:t>
      </w:r>
    </w:p>
    <w:p w14:paraId="6F605C8C" w14:textId="77777777" w:rsidR="00170E95" w:rsidRDefault="007C4371">
      <w:pPr>
        <w:pStyle w:val="a4"/>
        <w:numPr>
          <w:ilvl w:val="1"/>
          <w:numId w:val="1"/>
        </w:numPr>
        <w:tabs>
          <w:tab w:val="left" w:pos="988"/>
        </w:tabs>
        <w:spacing w:before="252"/>
        <w:ind w:left="988" w:right="0" w:hanging="850"/>
      </w:pPr>
      <w:r>
        <w:t>Signal</w:t>
      </w:r>
      <w:r>
        <w:rPr>
          <w:spacing w:val="-8"/>
        </w:rPr>
        <w:t xml:space="preserve"> </w:t>
      </w:r>
      <w:r>
        <w:t>availability</w:t>
      </w:r>
      <w:r>
        <w:rPr>
          <w:spacing w:val="-8"/>
        </w:rPr>
        <w:t xml:space="preserve"> </w:t>
      </w:r>
      <w:r>
        <w:t>should</w:t>
      </w:r>
      <w:r>
        <w:rPr>
          <w:spacing w:val="-8"/>
        </w:rPr>
        <w:t xml:space="preserve"> </w:t>
      </w:r>
      <w:r>
        <w:t>exceed</w:t>
      </w:r>
      <w:r>
        <w:rPr>
          <w:spacing w:val="-7"/>
        </w:rPr>
        <w:t xml:space="preserve"> </w:t>
      </w:r>
      <w:r>
        <w:rPr>
          <w:spacing w:val="-2"/>
        </w:rPr>
        <w:t>99.8%.</w:t>
      </w:r>
    </w:p>
    <w:p w14:paraId="6F605C8D" w14:textId="3A8233B4" w:rsidR="00170E95" w:rsidRDefault="007C4371">
      <w:pPr>
        <w:pStyle w:val="a4"/>
        <w:numPr>
          <w:ilvl w:val="1"/>
          <w:numId w:val="1"/>
        </w:numPr>
        <w:tabs>
          <w:tab w:val="left" w:pos="989"/>
        </w:tabs>
        <w:spacing w:before="252"/>
        <w:ind w:firstLine="0"/>
      </w:pPr>
      <w:r>
        <w:t>When</w:t>
      </w:r>
      <w:r>
        <w:rPr>
          <w:spacing w:val="65"/>
        </w:rPr>
        <w:t xml:space="preserve"> </w:t>
      </w:r>
      <w:r>
        <w:t>the</w:t>
      </w:r>
      <w:r>
        <w:rPr>
          <w:spacing w:val="64"/>
        </w:rPr>
        <w:t xml:space="preserve"> </w:t>
      </w:r>
      <w:r w:rsidR="001B790F" w:rsidRPr="00B15177">
        <w:t xml:space="preserve">radionavigation </w:t>
      </w:r>
      <w:r>
        <w:t>system</w:t>
      </w:r>
      <w:r>
        <w:rPr>
          <w:spacing w:val="65"/>
        </w:rPr>
        <w:t xml:space="preserve"> </w:t>
      </w:r>
      <w:r>
        <w:t>is</w:t>
      </w:r>
      <w:r>
        <w:rPr>
          <w:spacing w:val="64"/>
        </w:rPr>
        <w:t xml:space="preserve"> </w:t>
      </w:r>
      <w:r>
        <w:t>available,</w:t>
      </w:r>
      <w:r>
        <w:rPr>
          <w:spacing w:val="65"/>
        </w:rPr>
        <w:t xml:space="preserve"> </w:t>
      </w:r>
      <w:r>
        <w:t>the</w:t>
      </w:r>
      <w:r>
        <w:rPr>
          <w:spacing w:val="65"/>
        </w:rPr>
        <w:t xml:space="preserve"> </w:t>
      </w:r>
      <w:r>
        <w:t>service</w:t>
      </w:r>
      <w:r>
        <w:rPr>
          <w:spacing w:val="64"/>
        </w:rPr>
        <w:t xml:space="preserve"> </w:t>
      </w:r>
      <w:r>
        <w:t>continuity</w:t>
      </w:r>
      <w:r>
        <w:rPr>
          <w:spacing w:val="65"/>
        </w:rPr>
        <w:t xml:space="preserve"> </w:t>
      </w:r>
      <w:r>
        <w:t>should</w:t>
      </w:r>
      <w:r>
        <w:rPr>
          <w:spacing w:val="65"/>
        </w:rPr>
        <w:t xml:space="preserve"> </w:t>
      </w:r>
      <w:r>
        <w:t>be</w:t>
      </w:r>
      <w:r>
        <w:rPr>
          <w:spacing w:val="66"/>
        </w:rPr>
        <w:t xml:space="preserve"> </w:t>
      </w:r>
      <w:r>
        <w:t>≥99.97%</w:t>
      </w:r>
      <w:r>
        <w:rPr>
          <w:spacing w:val="65"/>
        </w:rPr>
        <w:t xml:space="preserve"> </w:t>
      </w:r>
      <w:r>
        <w:t>over a period of 15 minutes.</w:t>
      </w:r>
    </w:p>
    <w:p w14:paraId="6F605C8E" w14:textId="77777777" w:rsidR="00170E95" w:rsidRDefault="00170E95">
      <w:pPr>
        <w:pStyle w:val="a3"/>
        <w:spacing w:before="1"/>
      </w:pPr>
    </w:p>
    <w:p w14:paraId="6F605C8F" w14:textId="1B4A2126" w:rsidR="00170E95" w:rsidRDefault="007C4371">
      <w:pPr>
        <w:pStyle w:val="a4"/>
        <w:numPr>
          <w:ilvl w:val="1"/>
          <w:numId w:val="1"/>
        </w:numPr>
        <w:tabs>
          <w:tab w:val="left" w:pos="988"/>
        </w:tabs>
        <w:ind w:right="132" w:firstLine="0"/>
      </w:pPr>
      <w:r>
        <w:t xml:space="preserve">An integrity warning of </w:t>
      </w:r>
      <w:r w:rsidR="0091305C" w:rsidRPr="00B15177">
        <w:t xml:space="preserve">radionavigation </w:t>
      </w:r>
      <w:r>
        <w:t>system malfunction, non-availability or discontinuity</w:t>
      </w:r>
      <w:ins w:id="56" w:author="Hideki NOGUCHI JAPAN" w:date="2025-07-31T16:19:00Z" w16du:dateUtc="2025-07-31T07:19:00Z">
        <w:r w:rsidR="000A5AE8">
          <w:rPr>
            <w:rFonts w:eastAsiaTheme="minorEastAsia" w:hint="eastAsia"/>
            <w:lang w:eastAsia="ja-JP"/>
          </w:rPr>
          <w:t xml:space="preserve"> including start of backup </w:t>
        </w:r>
      </w:ins>
      <w:ins w:id="57" w:author="Hideki NOGUCHI JAPAN" w:date="2025-07-31T16:20:00Z" w16du:dateUtc="2025-07-31T07:20:00Z">
        <w:r w:rsidR="000A5AE8">
          <w:rPr>
            <w:rFonts w:eastAsiaTheme="minorEastAsia" w:hint="eastAsia"/>
            <w:lang w:eastAsia="ja-JP"/>
          </w:rPr>
          <w:t>system operation</w:t>
        </w:r>
      </w:ins>
      <w:r>
        <w:t xml:space="preserve"> should</w:t>
      </w:r>
      <w:r>
        <w:rPr>
          <w:spacing w:val="80"/>
        </w:rPr>
        <w:t xml:space="preserve"> </w:t>
      </w:r>
      <w:r>
        <w:t>be provided to users within 10 s.</w:t>
      </w:r>
    </w:p>
    <w:p w14:paraId="6F605C90" w14:textId="5136FE01" w:rsidR="00170E95" w:rsidRDefault="007C4371">
      <w:pPr>
        <w:pStyle w:val="a4"/>
        <w:numPr>
          <w:ilvl w:val="1"/>
          <w:numId w:val="1"/>
        </w:numPr>
        <w:tabs>
          <w:tab w:val="left" w:pos="988"/>
        </w:tabs>
        <w:spacing w:before="253"/>
        <w:ind w:firstLine="0"/>
      </w:pPr>
      <w:r>
        <w:t xml:space="preserve">The </w:t>
      </w:r>
      <w:r w:rsidR="005B1A0F" w:rsidRPr="00B15177">
        <w:t>radionavigation</w:t>
      </w:r>
      <w:r w:rsidR="005B1A0F" w:rsidRPr="005B1A0F">
        <w:t xml:space="preserve"> </w:t>
      </w:r>
      <w:r>
        <w:t>system sh</w:t>
      </w:r>
      <w:r w:rsidR="002F36A7" w:rsidRPr="00B15177">
        <w:t>ould</w:t>
      </w:r>
      <w:r>
        <w:t xml:space="preserve"> be considered available when it provides the required integrity for the given accuracy level.</w:t>
      </w:r>
    </w:p>
    <w:p w14:paraId="6F605C91" w14:textId="77777777" w:rsidR="00170E95" w:rsidRDefault="00170E95">
      <w:pPr>
        <w:pStyle w:val="a3"/>
        <w:rPr>
          <w:sz w:val="20"/>
        </w:rPr>
      </w:pPr>
    </w:p>
    <w:p w14:paraId="6F605C92" w14:textId="0739E899" w:rsidR="00170E95" w:rsidRDefault="007C4371" w:rsidP="00556A7C">
      <w:pPr>
        <w:pStyle w:val="a3"/>
        <w:jc w:val="center"/>
        <w:rPr>
          <w:sz w:val="20"/>
        </w:rPr>
      </w:pPr>
      <w:r>
        <w:rPr>
          <w:sz w:val="20"/>
        </w:rPr>
        <w:t>***</w:t>
      </w:r>
    </w:p>
    <w:p w14:paraId="6F605C93" w14:textId="77777777" w:rsidR="00170E95" w:rsidRDefault="007C4371">
      <w:pPr>
        <w:pStyle w:val="a3"/>
        <w:spacing w:before="35"/>
        <w:rPr>
          <w:sz w:val="20"/>
        </w:rPr>
      </w:pPr>
      <w:r>
        <w:rPr>
          <w:noProof/>
        </w:rPr>
        <mc:AlternateContent>
          <mc:Choice Requires="wps">
            <w:drawing>
              <wp:anchor distT="0" distB="0" distL="0" distR="0" simplePos="0" relativeHeight="487590912" behindDoc="1" locked="0" layoutInCell="1" allowOverlap="1" wp14:anchorId="6F605CC8" wp14:editId="6F605CC9">
                <wp:simplePos x="0" y="0"/>
                <wp:positionH relativeFrom="page">
                  <wp:posOffset>3352794</wp:posOffset>
                </wp:positionH>
                <wp:positionV relativeFrom="paragraph">
                  <wp:posOffset>184058</wp:posOffset>
                </wp:positionV>
                <wp:extent cx="85471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4710" cy="1270"/>
                        </a:xfrm>
                        <a:custGeom>
                          <a:avLst/>
                          <a:gdLst/>
                          <a:ahLst/>
                          <a:cxnLst/>
                          <a:rect l="l" t="t" r="r" b="b"/>
                          <a:pathLst>
                            <a:path w="854710">
                              <a:moveTo>
                                <a:pt x="0" y="0"/>
                              </a:moveTo>
                              <a:lnTo>
                                <a:pt x="854692" y="0"/>
                              </a:lnTo>
                            </a:path>
                          </a:pathLst>
                        </a:custGeom>
                        <a:ln w="878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42AFE1" id="Graphic 25" o:spid="_x0000_s1026" style="position:absolute;margin-left:264pt;margin-top:14.5pt;width:67.3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8547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" path="m,l854692,e" filled="f" strokeweight=".24403mm">
                <v:path arrowok="t"/>
                <w10:wrap type="topAndBottom" anchorx="page"/>
              </v:shape>
            </w:pict>
          </mc:Fallback>
        </mc:AlternateContent>
      </w:r>
    </w:p>
    <w:sectPr w:rsidR="00170E95" w:rsidSect="00277B83">
      <w:headerReference w:type="default" r:id="rId18"/>
      <w:footerReference w:type="default" r:id="rId19"/>
      <w:pgSz w:w="11900" w:h="16840"/>
      <w:pgMar w:top="1380" w:right="1280" w:bottom="1134" w:left="1280" w:header="856" w:footer="7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A441F" w14:textId="77777777" w:rsidR="00824952" w:rsidRDefault="00824952">
      <w:r>
        <w:separator/>
      </w:r>
    </w:p>
  </w:endnote>
  <w:endnote w:type="continuationSeparator" w:id="0">
    <w:p w14:paraId="18859727" w14:textId="77777777" w:rsidR="00824952" w:rsidRDefault="00824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8B15" w14:textId="77777777" w:rsidR="00430989" w:rsidRDefault="0043098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5CCC" w14:textId="77777777" w:rsidR="00170E95" w:rsidRDefault="007C4371">
    <w:pPr>
      <w:pStyle w:val="a3"/>
      <w:spacing w:line="14" w:lineRule="auto"/>
      <w:rPr>
        <w:sz w:val="20"/>
      </w:rPr>
    </w:pPr>
    <w:r>
      <w:rPr>
        <w:noProof/>
      </w:rPr>
      <mc:AlternateContent>
        <mc:Choice Requires="wps">
          <w:drawing>
            <wp:anchor distT="0" distB="0" distL="0" distR="0" simplePos="0" relativeHeight="487438336" behindDoc="1" locked="0" layoutInCell="1" allowOverlap="1" wp14:anchorId="6F605CD4" wp14:editId="6F605CD5">
              <wp:simplePos x="0" y="0"/>
              <wp:positionH relativeFrom="page">
                <wp:posOffset>887983</wp:posOffset>
              </wp:positionH>
              <wp:positionV relativeFrom="page">
                <wp:posOffset>10010041</wp:posOffset>
              </wp:positionV>
              <wp:extent cx="1663700"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700" cy="153670"/>
                      </a:xfrm>
                      <a:prstGeom prst="rect">
                        <a:avLst/>
                      </a:prstGeom>
                    </wps:spPr>
                    <wps:txbx>
                      <w:txbxContent>
                        <w:p w14:paraId="6F605CEF" w14:textId="77777777" w:rsidR="00170E95" w:rsidRDefault="007C4371">
                          <w:pPr>
                            <w:spacing w:before="14"/>
                            <w:ind w:left="20"/>
                            <w:rPr>
                              <w:sz w:val="18"/>
                            </w:rPr>
                          </w:pPr>
                          <w:r>
                            <w:rPr>
                              <w:spacing w:val="-2"/>
                              <w:sz w:val="18"/>
                            </w:rPr>
                            <w:t>I:\ASSEMBLY\27\RES\1046.doc</w:t>
                          </w:r>
                        </w:p>
                      </w:txbxContent>
                    </wps:txbx>
                    <wps:bodyPr wrap="square" lIns="0" tIns="0" rIns="0" bIns="0" rtlCol="0">
                      <a:noAutofit/>
                    </wps:bodyPr>
                  </wps:wsp>
                </a:graphicData>
              </a:graphic>
            </wp:anchor>
          </w:drawing>
        </mc:Choice>
        <mc:Fallback>
          <w:pict>
            <v:shapetype w14:anchorId="6F605CD4" id="_x0000_t202" coordsize="21600,21600" o:spt="202" path="m,l,21600r21600,l21600,xe">
              <v:stroke joinstyle="miter"/>
              <v:path gradientshapeok="t" o:connecttype="rect"/>
            </v:shapetype>
            <v:shape id="Textbox 1" o:spid="_x0000_s1026" type="#_x0000_t202" style="position:absolute;margin-left:69.9pt;margin-top:788.2pt;width:131pt;height:12.1pt;z-index:-15878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" filled="f" stroked="f">
              <v:textbox inset="0,0,0,0">
                <w:txbxContent>
                  <w:p w14:paraId="6F605CEF" w14:textId="77777777" w:rsidR="00170E95" w:rsidRDefault="007C4371">
                    <w:pPr>
                      <w:spacing w:before="14"/>
                      <w:ind w:left="20"/>
                      <w:rPr>
                        <w:sz w:val="18"/>
                      </w:rPr>
                    </w:pPr>
                    <w:r>
                      <w:rPr>
                        <w:spacing w:val="-2"/>
                        <w:sz w:val="18"/>
                      </w:rPr>
                      <w:t>I:\ASSEMBLY\27\RES\1046.doc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E05F" w14:textId="77777777" w:rsidR="00430989" w:rsidRDefault="00430989">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5CD3" w14:textId="77777777" w:rsidR="00170E95" w:rsidRDefault="007C4371">
    <w:pPr>
      <w:pStyle w:val="a3"/>
      <w:spacing w:line="14" w:lineRule="auto"/>
      <w:rPr>
        <w:sz w:val="20"/>
      </w:rPr>
    </w:pPr>
    <w:r>
      <w:rPr>
        <w:noProof/>
      </w:rPr>
      <mc:AlternateContent>
        <mc:Choice Requires="wps">
          <w:drawing>
            <wp:anchor distT="0" distB="0" distL="0" distR="0" simplePos="0" relativeHeight="251663360" behindDoc="1" locked="0" layoutInCell="1" allowOverlap="1" wp14:anchorId="6F605CEA" wp14:editId="6F605CEB">
              <wp:simplePos x="0" y="0"/>
              <wp:positionH relativeFrom="page">
                <wp:posOffset>881633</wp:posOffset>
              </wp:positionH>
              <wp:positionV relativeFrom="page">
                <wp:posOffset>10014204</wp:posOffset>
              </wp:positionV>
              <wp:extent cx="5797550" cy="635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7550" cy="6350"/>
                      </a:xfrm>
                      <a:custGeom>
                        <a:avLst/>
                        <a:gdLst/>
                        <a:ahLst/>
                        <a:cxnLst/>
                        <a:rect l="l" t="t" r="r" b="b"/>
                        <a:pathLst>
                          <a:path w="5797550" h="6350">
                            <a:moveTo>
                              <a:pt x="5797295" y="0"/>
                            </a:moveTo>
                            <a:lnTo>
                              <a:pt x="0" y="0"/>
                            </a:lnTo>
                            <a:lnTo>
                              <a:pt x="0" y="6096"/>
                            </a:lnTo>
                            <a:lnTo>
                              <a:pt x="5797295" y="6096"/>
                            </a:lnTo>
                            <a:lnTo>
                              <a:pt x="579729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FB7365" id="Graphic 23" o:spid="_x0000_s1026" style="position:absolute;margin-left:69.4pt;margin-top:788.5pt;width:456.5pt;height:.5pt;z-index:-251653120;visibility:visible;mso-wrap-style:square;mso-wrap-distance-left:0;mso-wrap-distance-top:0;mso-wrap-distance-right:0;mso-wrap-distance-bottom:0;mso-position-horizontal:absolute;mso-position-horizontal-relative:page;mso-position-vertical:absolute;mso-position-vertical-relative:page;v-text-anchor:top" coordsize="5797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" path="m5797295,l,,,6096r5797295,l5797295,xe" fillcolor="black" stroked="f">
              <v:path arrowok="t"/>
              <w10:wrap anchorx="page" anchory="page"/>
            </v:shape>
          </w:pict>
        </mc:Fallback>
      </mc:AlternateContent>
    </w:r>
    <w:r>
      <w:rPr>
        <w:noProof/>
      </w:rPr>
      <mc:AlternateContent>
        <mc:Choice Requires="wps">
          <w:drawing>
            <wp:anchor distT="0" distB="0" distL="0" distR="0" simplePos="0" relativeHeight="251665408" behindDoc="1" locked="0" layoutInCell="1" allowOverlap="1" wp14:anchorId="6F605CEC" wp14:editId="6F605CED">
              <wp:simplePos x="0" y="0"/>
              <wp:positionH relativeFrom="page">
                <wp:posOffset>887983</wp:posOffset>
              </wp:positionH>
              <wp:positionV relativeFrom="page">
                <wp:posOffset>10010041</wp:posOffset>
              </wp:positionV>
              <wp:extent cx="1663700" cy="15367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700" cy="153670"/>
                      </a:xfrm>
                      <a:prstGeom prst="rect">
                        <a:avLst/>
                      </a:prstGeom>
                    </wps:spPr>
                    <wps:txbx>
                      <w:txbxContent>
                        <w:p w14:paraId="6F605CF7" w14:textId="77777777" w:rsidR="00170E95" w:rsidRDefault="007C4371">
                          <w:pPr>
                            <w:spacing w:before="14"/>
                            <w:ind w:left="20"/>
                            <w:rPr>
                              <w:sz w:val="18"/>
                            </w:rPr>
                          </w:pPr>
                          <w:r>
                            <w:rPr>
                              <w:spacing w:val="-2"/>
                              <w:sz w:val="18"/>
                            </w:rPr>
                            <w:t>I:\ASSEMBLY\27\RES\1046.doc</w:t>
                          </w:r>
                        </w:p>
                      </w:txbxContent>
                    </wps:txbx>
                    <wps:bodyPr wrap="square" lIns="0" tIns="0" rIns="0" bIns="0" rtlCol="0">
                      <a:noAutofit/>
                    </wps:bodyPr>
                  </wps:wsp>
                </a:graphicData>
              </a:graphic>
            </wp:anchor>
          </w:drawing>
        </mc:Choice>
        <mc:Fallback>
          <w:pict>
            <v:shapetype w14:anchorId="6F605CEC" id="_x0000_t202" coordsize="21600,21600" o:spt="202" path="m,l,21600r21600,l21600,xe">
              <v:stroke joinstyle="miter"/>
              <v:path gradientshapeok="t" o:connecttype="rect"/>
            </v:shapetype>
            <v:shape id="Textbox 24" o:spid="_x0000_s1027" type="#_x0000_t202" style="position:absolute;margin-left:69.9pt;margin-top:788.2pt;width:131pt;height:12.1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" filled="f" stroked="f">
              <v:textbox inset="0,0,0,0">
                <w:txbxContent>
                  <w:p w14:paraId="6F605CF7" w14:textId="77777777" w:rsidR="00170E95" w:rsidRDefault="007C4371">
                    <w:pPr>
                      <w:spacing w:before="14"/>
                      <w:ind w:left="20"/>
                      <w:rPr>
                        <w:sz w:val="18"/>
                      </w:rPr>
                    </w:pPr>
                    <w:r>
                      <w:rPr>
                        <w:spacing w:val="-2"/>
                        <w:sz w:val="18"/>
                      </w:rPr>
                      <w:t>I:\ASSEMBLY\27\RES\1046.doc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13B4F" w14:textId="77777777" w:rsidR="00824952" w:rsidRDefault="00824952">
      <w:r>
        <w:separator/>
      </w:r>
    </w:p>
  </w:footnote>
  <w:footnote w:type="continuationSeparator" w:id="0">
    <w:p w14:paraId="711BC4D1" w14:textId="77777777" w:rsidR="00824952" w:rsidRDefault="00824952">
      <w:r>
        <w:continuationSeparator/>
      </w:r>
    </w:p>
  </w:footnote>
  <w:footnote w:id="1">
    <w:p w14:paraId="03A0145E" w14:textId="618E37AB" w:rsidR="00CA538E" w:rsidRPr="00CA538E" w:rsidRDefault="00CA538E" w:rsidP="00CA538E">
      <w:pPr>
        <w:pStyle w:val="a5"/>
        <w:ind w:left="709" w:hanging="709"/>
        <w:rPr>
          <w:rFonts w:eastAsiaTheme="minorEastAsia"/>
          <w:lang w:eastAsia="ja-JP"/>
        </w:rPr>
      </w:pPr>
      <w:r>
        <w:rPr>
          <w:rStyle w:val="a7"/>
        </w:rPr>
        <w:footnoteRef/>
      </w:r>
      <w:r>
        <w:t xml:space="preserve"> </w:t>
      </w:r>
      <w:r>
        <w:rPr>
          <w:rFonts w:eastAsiaTheme="minorEastAsia"/>
          <w:lang w:eastAsia="ja-JP"/>
        </w:rPr>
        <w:tab/>
      </w:r>
      <w:r>
        <w:rPr>
          <w:sz w:val="18"/>
        </w:rPr>
        <w:t>Refer</w:t>
      </w:r>
      <w:r>
        <w:rPr>
          <w:spacing w:val="80"/>
          <w:w w:val="150"/>
          <w:sz w:val="18"/>
        </w:rPr>
        <w:t xml:space="preserve"> </w:t>
      </w:r>
      <w:r>
        <w:rPr>
          <w:sz w:val="18"/>
        </w:rPr>
        <w:t>to</w:t>
      </w:r>
      <w:r>
        <w:rPr>
          <w:spacing w:val="80"/>
          <w:w w:val="150"/>
          <w:sz w:val="18"/>
        </w:rPr>
        <w:t xml:space="preserve"> </w:t>
      </w:r>
      <w:r>
        <w:rPr>
          <w:sz w:val="18"/>
        </w:rPr>
        <w:t>the</w:t>
      </w:r>
      <w:r>
        <w:rPr>
          <w:spacing w:val="80"/>
          <w:w w:val="150"/>
          <w:sz w:val="18"/>
        </w:rPr>
        <w:t xml:space="preserve"> </w:t>
      </w:r>
      <w:r>
        <w:rPr>
          <w:sz w:val="18"/>
        </w:rPr>
        <w:t>recommendation</w:t>
      </w:r>
      <w:r>
        <w:rPr>
          <w:spacing w:val="80"/>
          <w:w w:val="150"/>
          <w:sz w:val="18"/>
        </w:rPr>
        <w:t xml:space="preserve"> </w:t>
      </w:r>
      <w:r>
        <w:rPr>
          <w:sz w:val="18"/>
        </w:rPr>
        <w:t>of</w:t>
      </w:r>
      <w:r>
        <w:rPr>
          <w:spacing w:val="80"/>
          <w:w w:val="150"/>
          <w:sz w:val="18"/>
        </w:rPr>
        <w:t xml:space="preserve"> </w:t>
      </w:r>
      <w:r>
        <w:rPr>
          <w:sz w:val="18"/>
        </w:rPr>
        <w:t>the</w:t>
      </w:r>
      <w:r>
        <w:rPr>
          <w:spacing w:val="80"/>
          <w:w w:val="150"/>
          <w:sz w:val="18"/>
        </w:rPr>
        <w:t xml:space="preserve"> </w:t>
      </w:r>
      <w:r>
        <w:rPr>
          <w:sz w:val="18"/>
        </w:rPr>
        <w:t>International</w:t>
      </w:r>
      <w:r>
        <w:rPr>
          <w:spacing w:val="80"/>
          <w:w w:val="150"/>
          <w:sz w:val="18"/>
        </w:rPr>
        <w:t xml:space="preserve"> </w:t>
      </w:r>
      <w:r>
        <w:rPr>
          <w:sz w:val="18"/>
        </w:rPr>
        <w:t>Electrotechnical</w:t>
      </w:r>
      <w:r>
        <w:rPr>
          <w:spacing w:val="80"/>
          <w:w w:val="150"/>
          <w:sz w:val="18"/>
        </w:rPr>
        <w:t xml:space="preserve"> </w:t>
      </w:r>
      <w:r>
        <w:rPr>
          <w:sz w:val="18"/>
        </w:rPr>
        <w:t>Commission,</w:t>
      </w:r>
      <w:r>
        <w:rPr>
          <w:spacing w:val="80"/>
          <w:w w:val="150"/>
          <w:sz w:val="18"/>
        </w:rPr>
        <w:t xml:space="preserve"> </w:t>
      </w:r>
      <w:r>
        <w:rPr>
          <w:sz w:val="18"/>
        </w:rPr>
        <w:t>in</w:t>
      </w:r>
      <w:r>
        <w:rPr>
          <w:spacing w:val="80"/>
          <w:w w:val="150"/>
          <w:sz w:val="18"/>
        </w:rPr>
        <w:t xml:space="preserve"> </w:t>
      </w:r>
      <w:r>
        <w:rPr>
          <w:sz w:val="18"/>
        </w:rPr>
        <w:t xml:space="preserve">particular, IEC publication 61162, </w:t>
      </w:r>
      <w:r>
        <w:rPr>
          <w:i/>
          <w:sz w:val="18"/>
        </w:rPr>
        <w:t>Digital interface for Navigational Equipment within a ship</w:t>
      </w:r>
      <w:r>
        <w:rPr>
          <w:sz w:val="18"/>
        </w:rPr>
        <w:t>.</w:t>
      </w:r>
    </w:p>
  </w:footnote>
  <w:footnote w:id="2">
    <w:p w14:paraId="0F6EE62D" w14:textId="5541D254" w:rsidR="00021FE5" w:rsidRPr="00A90885" w:rsidRDefault="00021FE5" w:rsidP="00021FE5">
      <w:pPr>
        <w:pStyle w:val="a5"/>
        <w:ind w:left="709" w:hanging="709"/>
        <w:rPr>
          <w:rFonts w:eastAsiaTheme="minorEastAsia"/>
          <w:lang w:eastAsia="ja-JP"/>
        </w:rPr>
      </w:pPr>
      <w:r>
        <w:rPr>
          <w:rStyle w:val="a7"/>
        </w:rPr>
        <w:footnoteRef/>
      </w:r>
      <w:r>
        <w:t xml:space="preserve"> </w:t>
      </w:r>
      <w:r>
        <w:rPr>
          <w:rFonts w:eastAsiaTheme="minorEastAsia"/>
          <w:lang w:eastAsia="ja-JP"/>
        </w:rPr>
        <w:tab/>
      </w:r>
      <w:r w:rsidRPr="00A90885">
        <w:t xml:space="preserve">This applies to the computed and displayed position data, but not to the update rate of any correction data, which may remain valid </w:t>
      </w:r>
      <w:r w:rsidRPr="00556A7C">
        <w:t>for 30s or more</w:t>
      </w:r>
      <w:r w:rsidRPr="003D0364">
        <w:t>.</w:t>
      </w:r>
    </w:p>
  </w:footnote>
  <w:footnote w:id="3">
    <w:p w14:paraId="1EAF0E4F" w14:textId="5F2B2C29" w:rsidR="00C94A41" w:rsidRPr="00C94A41" w:rsidRDefault="00C94A41" w:rsidP="00D63A14">
      <w:pPr>
        <w:pStyle w:val="a5"/>
        <w:ind w:left="709" w:hanging="709"/>
        <w:rPr>
          <w:rFonts w:eastAsiaTheme="minorEastAsia"/>
          <w:lang w:eastAsia="ja-JP"/>
        </w:rPr>
      </w:pPr>
      <w:r>
        <w:rPr>
          <w:rStyle w:val="a7"/>
        </w:rPr>
        <w:footnoteRef/>
      </w:r>
      <w:r>
        <w:t xml:space="preserve"> </w:t>
      </w:r>
      <w:r>
        <w:rPr>
          <w:rFonts w:eastAsiaTheme="minorEastAsia"/>
          <w:lang w:eastAsia="ja-JP"/>
        </w:rPr>
        <w:tab/>
      </w:r>
      <w:r w:rsidRPr="00C94A41">
        <w:rPr>
          <w:rFonts w:eastAsiaTheme="minorEastAsia"/>
          <w:lang w:eastAsia="ja-JP"/>
        </w:rPr>
        <w:t>SOLAS regulation V/13 requires each contracting Government to provide, as it deems practical and necessary either individually or in cooperation with other contracting Governments, such aids to navigation as the volume of traffic justifies and the degree of risk requires.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DB060" w14:textId="77777777" w:rsidR="00430989" w:rsidRDefault="0043098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8C2E3" w14:textId="5DBCF8CF" w:rsidR="00430989" w:rsidRDefault="00430989">
    <w:pPr>
      <w:pStyle w:val="a8"/>
      <w:rPr>
        <w:ins w:id="20" w:author="Hideki NOGUCHI JAPAN" w:date="2025-09-04T12:25:00Z" w16du:dateUtc="2025-09-04T10:25:00Z"/>
        <w:rFonts w:hint="eastAsia"/>
      </w:rPr>
    </w:pPr>
    <w:ins w:id="21" w:author="Hideki NOGUCHI JAPAN" w:date="2025-09-04T12:25:00Z" w16du:dateUtc="2025-09-04T10:25:00Z">
      <w:r>
        <w:rPr>
          <w:rFonts w:eastAsiaTheme="minorEastAsia" w:hint="eastAsia"/>
          <w:lang w:eastAsia="ja-JP"/>
        </w:rPr>
        <w:t>ANNEX 1</w:t>
      </w:r>
    </w:ins>
  </w:p>
  <w:p w14:paraId="6EB7E00B" w14:textId="77777777" w:rsidR="00AE2040" w:rsidRPr="00AE2040" w:rsidRDefault="00AE2040" w:rsidP="00AE2040">
    <w:pPr>
      <w:pStyle w:val="a8"/>
      <w:jc w:val="right"/>
      <w:rPr>
        <w:rFonts w:eastAsiaTheme="minorEastAsia" w:hint="eastAsia"/>
        <w:lang w:eastAsia="ja-JP"/>
        <w:rPrChange w:id="22" w:author="Hideki NOGUCHI JAPAN" w:date="2025-09-04T12:09:00Z" w16du:dateUtc="2025-09-04T10:09:00Z">
          <w:rPr>
            <w:lang w:eastAsia="ja-JP"/>
          </w:rPr>
        </w:rPrChange>
      </w:rPr>
      <w:pPrChange w:id="23" w:author="Hideki NOGUCHI JAPAN" w:date="2025-09-04T12:11:00Z" w16du:dateUtc="2025-09-04T10:11:00Z">
        <w:pPr>
          <w:pStyle w:val="a8"/>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81CFB" w14:textId="7512625C" w:rsidR="00430989" w:rsidRDefault="00430989">
    <w:pPr>
      <w:pStyle w:val="a8"/>
      <w:rPr>
        <w:ins w:id="24" w:author="Hideki NOGUCHI JAPAN" w:date="2025-09-04T12:26:00Z" w16du:dateUtc="2025-09-04T10:26:00Z"/>
        <w:rFonts w:eastAsiaTheme="minorEastAsia"/>
        <w:lang w:eastAsia="ja-JP"/>
      </w:rPr>
    </w:pPr>
    <w:ins w:id="25" w:author="Hideki NOGUCHI JAPAN" w:date="2025-09-04T12:25:00Z" w16du:dateUtc="2025-09-04T10:25:00Z">
      <w:r>
        <w:rPr>
          <w:rFonts w:eastAsiaTheme="minorEastAsia" w:hint="eastAsia"/>
          <w:lang w:eastAsia="ja-JP"/>
        </w:rPr>
        <w:t>ANN</w:t>
      </w:r>
    </w:ins>
    <w:ins w:id="26" w:author="Hideki NOGUCHI JAPAN" w:date="2025-09-04T12:26:00Z" w16du:dateUtc="2025-09-04T10:26:00Z">
      <w:r>
        <w:rPr>
          <w:rFonts w:eastAsiaTheme="minorEastAsia" w:hint="eastAsia"/>
          <w:lang w:eastAsia="ja-JP"/>
        </w:rPr>
        <w:t>EX 1</w:t>
      </w:r>
    </w:ins>
  </w:p>
  <w:p w14:paraId="034DC821" w14:textId="77777777" w:rsidR="00430989" w:rsidRPr="00430989" w:rsidRDefault="00430989">
    <w:pPr>
      <w:pStyle w:val="a8"/>
      <w:rPr>
        <w:rFonts w:eastAsiaTheme="minorEastAsia" w:hint="eastAsia"/>
        <w:lang w:eastAsia="ja-JP"/>
        <w:rPrChange w:id="27" w:author="Hideki NOGUCHI JAPAN" w:date="2025-09-04T12:25:00Z" w16du:dateUtc="2025-09-04T10:25:00Z">
          <w:rPr/>
        </w:rPrChang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5CD2" w14:textId="3CFACF80" w:rsidR="00170E95" w:rsidRDefault="00170E9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26233E"/>
    <w:multiLevelType w:val="hybridMultilevel"/>
    <w:tmpl w:val="94D65E2A"/>
    <w:lvl w:ilvl="0" w:tplc="E8F0014A">
      <w:start w:val="1"/>
      <w:numFmt w:val="decimal"/>
      <w:lvlText w:val="%1."/>
      <w:lvlJc w:val="left"/>
      <w:pPr>
        <w:ind w:left="138" w:hanging="851"/>
      </w:pPr>
      <w:rPr>
        <w:rFonts w:ascii="Arial" w:eastAsia="Arial" w:hAnsi="Arial" w:cs="Arial" w:hint="default"/>
        <w:b w:val="0"/>
        <w:bCs w:val="0"/>
        <w:i w:val="0"/>
        <w:iCs w:val="0"/>
        <w:spacing w:val="0"/>
        <w:w w:val="99"/>
        <w:sz w:val="22"/>
        <w:szCs w:val="22"/>
        <w:lang w:val="en-US" w:eastAsia="en-US" w:bidi="ar-SA"/>
      </w:rPr>
    </w:lvl>
    <w:lvl w:ilvl="1" w:tplc="D6C4A186">
      <w:numFmt w:val="bullet"/>
      <w:lvlText w:val="•"/>
      <w:lvlJc w:val="left"/>
      <w:pPr>
        <w:ind w:left="1060" w:hanging="851"/>
      </w:pPr>
      <w:rPr>
        <w:rFonts w:hint="default"/>
        <w:lang w:val="en-US" w:eastAsia="en-US" w:bidi="ar-SA"/>
      </w:rPr>
    </w:lvl>
    <w:lvl w:ilvl="2" w:tplc="23B2B0CA">
      <w:numFmt w:val="bullet"/>
      <w:lvlText w:val="•"/>
      <w:lvlJc w:val="left"/>
      <w:pPr>
        <w:ind w:left="1980" w:hanging="851"/>
      </w:pPr>
      <w:rPr>
        <w:rFonts w:hint="default"/>
        <w:lang w:val="en-US" w:eastAsia="en-US" w:bidi="ar-SA"/>
      </w:rPr>
    </w:lvl>
    <w:lvl w:ilvl="3" w:tplc="B8F64A58">
      <w:numFmt w:val="bullet"/>
      <w:lvlText w:val="•"/>
      <w:lvlJc w:val="left"/>
      <w:pPr>
        <w:ind w:left="2900" w:hanging="851"/>
      </w:pPr>
      <w:rPr>
        <w:rFonts w:hint="default"/>
        <w:lang w:val="en-US" w:eastAsia="en-US" w:bidi="ar-SA"/>
      </w:rPr>
    </w:lvl>
    <w:lvl w:ilvl="4" w:tplc="8422ADD0">
      <w:numFmt w:val="bullet"/>
      <w:lvlText w:val="•"/>
      <w:lvlJc w:val="left"/>
      <w:pPr>
        <w:ind w:left="3820" w:hanging="851"/>
      </w:pPr>
      <w:rPr>
        <w:rFonts w:hint="default"/>
        <w:lang w:val="en-US" w:eastAsia="en-US" w:bidi="ar-SA"/>
      </w:rPr>
    </w:lvl>
    <w:lvl w:ilvl="5" w:tplc="AD68E0A4">
      <w:numFmt w:val="bullet"/>
      <w:lvlText w:val="•"/>
      <w:lvlJc w:val="left"/>
      <w:pPr>
        <w:ind w:left="4740" w:hanging="851"/>
      </w:pPr>
      <w:rPr>
        <w:rFonts w:hint="default"/>
        <w:lang w:val="en-US" w:eastAsia="en-US" w:bidi="ar-SA"/>
      </w:rPr>
    </w:lvl>
    <w:lvl w:ilvl="6" w:tplc="7C2C1328">
      <w:numFmt w:val="bullet"/>
      <w:lvlText w:val="•"/>
      <w:lvlJc w:val="left"/>
      <w:pPr>
        <w:ind w:left="5660" w:hanging="851"/>
      </w:pPr>
      <w:rPr>
        <w:rFonts w:hint="default"/>
        <w:lang w:val="en-US" w:eastAsia="en-US" w:bidi="ar-SA"/>
      </w:rPr>
    </w:lvl>
    <w:lvl w:ilvl="7" w:tplc="589A6FBA">
      <w:numFmt w:val="bullet"/>
      <w:lvlText w:val="•"/>
      <w:lvlJc w:val="left"/>
      <w:pPr>
        <w:ind w:left="6580" w:hanging="851"/>
      </w:pPr>
      <w:rPr>
        <w:rFonts w:hint="default"/>
        <w:lang w:val="en-US" w:eastAsia="en-US" w:bidi="ar-SA"/>
      </w:rPr>
    </w:lvl>
    <w:lvl w:ilvl="8" w:tplc="CBD89F4E">
      <w:numFmt w:val="bullet"/>
      <w:lvlText w:val="•"/>
      <w:lvlJc w:val="left"/>
      <w:pPr>
        <w:ind w:left="7500" w:hanging="851"/>
      </w:pPr>
      <w:rPr>
        <w:rFonts w:hint="default"/>
        <w:lang w:val="en-US" w:eastAsia="en-US" w:bidi="ar-SA"/>
      </w:rPr>
    </w:lvl>
  </w:abstractNum>
  <w:abstractNum w:abstractNumId="1"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2" w15:restartNumberingAfterBreak="0">
    <w:nsid w:val="5EB74F77"/>
    <w:multiLevelType w:val="multilevel"/>
    <w:tmpl w:val="6CFA1D30"/>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ascii="Arial" w:eastAsia="Arial" w:hAnsi="Arial" w:cs="Arial" w:hint="default"/>
        <w:b w:val="0"/>
        <w:bCs w:val="0"/>
        <w:i w:val="0"/>
        <w:iCs w:val="0"/>
        <w:spacing w:val="0"/>
        <w:w w:val="99"/>
        <w:sz w:val="22"/>
        <w:szCs w:val="22"/>
        <w:lang w:val="en-US" w:eastAsia="en-US" w:bidi="ar-SA"/>
      </w:rPr>
    </w:lvl>
    <w:lvl w:ilvl="2">
      <w:numFmt w:val="bullet"/>
      <w:lvlText w:val=""/>
      <w:lvlJc w:val="left"/>
      <w:pPr>
        <w:ind w:left="705" w:hanging="568"/>
      </w:pPr>
      <w:rPr>
        <w:rFonts w:ascii="Symbol" w:eastAsia="Symbol" w:hAnsi="Symbol" w:cs="Symbol" w:hint="default"/>
        <w:b w:val="0"/>
        <w:bCs w:val="0"/>
        <w:i w:val="0"/>
        <w:iCs w:val="0"/>
        <w:spacing w:val="0"/>
        <w:w w:val="100"/>
        <w:position w:val="10"/>
        <w:sz w:val="14"/>
        <w:szCs w:val="14"/>
        <w:lang w:val="en-US" w:eastAsia="en-US" w:bidi="ar-SA"/>
      </w:rPr>
    </w:lvl>
    <w:lvl w:ilvl="3">
      <w:numFmt w:val="bullet"/>
      <w:lvlText w:val="•"/>
      <w:lvlJc w:val="left"/>
      <w:pPr>
        <w:ind w:left="2025" w:hanging="568"/>
      </w:pPr>
      <w:rPr>
        <w:rFonts w:hint="default"/>
        <w:lang w:val="en-US" w:eastAsia="en-US" w:bidi="ar-SA"/>
      </w:rPr>
    </w:lvl>
    <w:lvl w:ilvl="4">
      <w:numFmt w:val="bullet"/>
      <w:lvlText w:val="•"/>
      <w:lvlJc w:val="left"/>
      <w:pPr>
        <w:ind w:left="3070" w:hanging="568"/>
      </w:pPr>
      <w:rPr>
        <w:rFonts w:hint="default"/>
        <w:lang w:val="en-US" w:eastAsia="en-US" w:bidi="ar-SA"/>
      </w:rPr>
    </w:lvl>
    <w:lvl w:ilvl="5">
      <w:numFmt w:val="bullet"/>
      <w:lvlText w:val="•"/>
      <w:lvlJc w:val="left"/>
      <w:pPr>
        <w:ind w:left="4115" w:hanging="568"/>
      </w:pPr>
      <w:rPr>
        <w:rFonts w:hint="default"/>
        <w:lang w:val="en-US" w:eastAsia="en-US" w:bidi="ar-SA"/>
      </w:rPr>
    </w:lvl>
    <w:lvl w:ilvl="6">
      <w:numFmt w:val="bullet"/>
      <w:lvlText w:val="•"/>
      <w:lvlJc w:val="left"/>
      <w:pPr>
        <w:ind w:left="5160" w:hanging="568"/>
      </w:pPr>
      <w:rPr>
        <w:rFonts w:hint="default"/>
        <w:lang w:val="en-US" w:eastAsia="en-US" w:bidi="ar-SA"/>
      </w:rPr>
    </w:lvl>
    <w:lvl w:ilvl="7">
      <w:numFmt w:val="bullet"/>
      <w:lvlText w:val="•"/>
      <w:lvlJc w:val="left"/>
      <w:pPr>
        <w:ind w:left="6205" w:hanging="568"/>
      </w:pPr>
      <w:rPr>
        <w:rFonts w:hint="default"/>
        <w:lang w:val="en-US" w:eastAsia="en-US" w:bidi="ar-SA"/>
      </w:rPr>
    </w:lvl>
    <w:lvl w:ilvl="8">
      <w:numFmt w:val="bullet"/>
      <w:lvlText w:val="•"/>
      <w:lvlJc w:val="left"/>
      <w:pPr>
        <w:ind w:left="7250" w:hanging="568"/>
      </w:pPr>
      <w:rPr>
        <w:rFonts w:hint="default"/>
        <w:lang w:val="en-US" w:eastAsia="en-US" w:bidi="ar-SA"/>
      </w:rPr>
    </w:lvl>
  </w:abstractNum>
  <w:num w:numId="1" w16cid:durableId="137112515">
    <w:abstractNumId w:val="2"/>
  </w:num>
  <w:num w:numId="2" w16cid:durableId="589385492">
    <w:abstractNumId w:val="1"/>
  </w:num>
  <w:num w:numId="3" w16cid:durableId="101623029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deki NOGUCHI JAPAN">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95"/>
    <w:rsid w:val="00002C80"/>
    <w:rsid w:val="00021FE5"/>
    <w:rsid w:val="00024E15"/>
    <w:rsid w:val="000417E0"/>
    <w:rsid w:val="00064880"/>
    <w:rsid w:val="00066F21"/>
    <w:rsid w:val="00073E47"/>
    <w:rsid w:val="00075CC6"/>
    <w:rsid w:val="0008724E"/>
    <w:rsid w:val="000915BA"/>
    <w:rsid w:val="00094057"/>
    <w:rsid w:val="000A144B"/>
    <w:rsid w:val="000A5AE8"/>
    <w:rsid w:val="000B3C36"/>
    <w:rsid w:val="000C07E0"/>
    <w:rsid w:val="000D57EC"/>
    <w:rsid w:val="000F049F"/>
    <w:rsid w:val="000F3C78"/>
    <w:rsid w:val="000F6360"/>
    <w:rsid w:val="00107311"/>
    <w:rsid w:val="0011784F"/>
    <w:rsid w:val="0012031D"/>
    <w:rsid w:val="00124466"/>
    <w:rsid w:val="00125E91"/>
    <w:rsid w:val="001271E9"/>
    <w:rsid w:val="00127464"/>
    <w:rsid w:val="001318DA"/>
    <w:rsid w:val="001406DD"/>
    <w:rsid w:val="00147D09"/>
    <w:rsid w:val="0015183F"/>
    <w:rsid w:val="00160919"/>
    <w:rsid w:val="00170E95"/>
    <w:rsid w:val="0017139D"/>
    <w:rsid w:val="0018121B"/>
    <w:rsid w:val="00184916"/>
    <w:rsid w:val="001925B6"/>
    <w:rsid w:val="001A79FE"/>
    <w:rsid w:val="001B0113"/>
    <w:rsid w:val="001B0FE5"/>
    <w:rsid w:val="001B14B9"/>
    <w:rsid w:val="001B4B9B"/>
    <w:rsid w:val="001B790F"/>
    <w:rsid w:val="001C1F66"/>
    <w:rsid w:val="001C5AC0"/>
    <w:rsid w:val="001D4956"/>
    <w:rsid w:val="001E0E8F"/>
    <w:rsid w:val="002001A7"/>
    <w:rsid w:val="00210F55"/>
    <w:rsid w:val="0021426D"/>
    <w:rsid w:val="00215E92"/>
    <w:rsid w:val="0021678E"/>
    <w:rsid w:val="002204BE"/>
    <w:rsid w:val="0022095D"/>
    <w:rsid w:val="00224D87"/>
    <w:rsid w:val="00227C19"/>
    <w:rsid w:val="00230A4C"/>
    <w:rsid w:val="002464C8"/>
    <w:rsid w:val="002479D7"/>
    <w:rsid w:val="00255275"/>
    <w:rsid w:val="00262A30"/>
    <w:rsid w:val="002646C2"/>
    <w:rsid w:val="00277B83"/>
    <w:rsid w:val="00277FF0"/>
    <w:rsid w:val="002813D6"/>
    <w:rsid w:val="00282598"/>
    <w:rsid w:val="00283154"/>
    <w:rsid w:val="00286828"/>
    <w:rsid w:val="002925DC"/>
    <w:rsid w:val="00293D6B"/>
    <w:rsid w:val="00294FAD"/>
    <w:rsid w:val="002A1D33"/>
    <w:rsid w:val="002A2855"/>
    <w:rsid w:val="002B49DF"/>
    <w:rsid w:val="002D5D39"/>
    <w:rsid w:val="002E4741"/>
    <w:rsid w:val="002F1D79"/>
    <w:rsid w:val="002F36A7"/>
    <w:rsid w:val="00301945"/>
    <w:rsid w:val="00302FC4"/>
    <w:rsid w:val="00306A10"/>
    <w:rsid w:val="00307216"/>
    <w:rsid w:val="00311D96"/>
    <w:rsid w:val="0031495A"/>
    <w:rsid w:val="003249ED"/>
    <w:rsid w:val="0033658D"/>
    <w:rsid w:val="00350D9A"/>
    <w:rsid w:val="00362245"/>
    <w:rsid w:val="00364DC0"/>
    <w:rsid w:val="00371916"/>
    <w:rsid w:val="00372A9A"/>
    <w:rsid w:val="00373E31"/>
    <w:rsid w:val="00386519"/>
    <w:rsid w:val="003874BB"/>
    <w:rsid w:val="003A401F"/>
    <w:rsid w:val="003B0422"/>
    <w:rsid w:val="003B66ED"/>
    <w:rsid w:val="003D0364"/>
    <w:rsid w:val="003D101A"/>
    <w:rsid w:val="003D58D1"/>
    <w:rsid w:val="003E1960"/>
    <w:rsid w:val="003E2DAA"/>
    <w:rsid w:val="003E3E76"/>
    <w:rsid w:val="003E4353"/>
    <w:rsid w:val="003E499F"/>
    <w:rsid w:val="003E6F8C"/>
    <w:rsid w:val="003F0842"/>
    <w:rsid w:val="00404CA8"/>
    <w:rsid w:val="00417282"/>
    <w:rsid w:val="00420036"/>
    <w:rsid w:val="00423FF6"/>
    <w:rsid w:val="00430989"/>
    <w:rsid w:val="004350B8"/>
    <w:rsid w:val="00445A58"/>
    <w:rsid w:val="0045281C"/>
    <w:rsid w:val="00452A77"/>
    <w:rsid w:val="0046090A"/>
    <w:rsid w:val="004710EA"/>
    <w:rsid w:val="00485E86"/>
    <w:rsid w:val="0049562E"/>
    <w:rsid w:val="004B66C0"/>
    <w:rsid w:val="004C2F04"/>
    <w:rsid w:val="004C68D1"/>
    <w:rsid w:val="004D1306"/>
    <w:rsid w:val="004D3D4F"/>
    <w:rsid w:val="004E6418"/>
    <w:rsid w:val="004F0E5B"/>
    <w:rsid w:val="00501405"/>
    <w:rsid w:val="005157BA"/>
    <w:rsid w:val="00524E79"/>
    <w:rsid w:val="00525512"/>
    <w:rsid w:val="00531463"/>
    <w:rsid w:val="00531C56"/>
    <w:rsid w:val="00556A7C"/>
    <w:rsid w:val="0055726E"/>
    <w:rsid w:val="00565F08"/>
    <w:rsid w:val="00570260"/>
    <w:rsid w:val="005802A4"/>
    <w:rsid w:val="005B1A0F"/>
    <w:rsid w:val="005B7716"/>
    <w:rsid w:val="005C5B3E"/>
    <w:rsid w:val="005D0B99"/>
    <w:rsid w:val="005D33CE"/>
    <w:rsid w:val="005D644F"/>
    <w:rsid w:val="005E5218"/>
    <w:rsid w:val="005F2344"/>
    <w:rsid w:val="005F5B5F"/>
    <w:rsid w:val="0060198F"/>
    <w:rsid w:val="006057F8"/>
    <w:rsid w:val="00612597"/>
    <w:rsid w:val="00616046"/>
    <w:rsid w:val="00616A84"/>
    <w:rsid w:val="00620E90"/>
    <w:rsid w:val="00624509"/>
    <w:rsid w:val="006270FC"/>
    <w:rsid w:val="006562BA"/>
    <w:rsid w:val="00657A56"/>
    <w:rsid w:val="00663F16"/>
    <w:rsid w:val="00676C0A"/>
    <w:rsid w:val="006C3323"/>
    <w:rsid w:val="006C3EE5"/>
    <w:rsid w:val="006C475D"/>
    <w:rsid w:val="006E3239"/>
    <w:rsid w:val="006E40E4"/>
    <w:rsid w:val="006E79C3"/>
    <w:rsid w:val="00701BCC"/>
    <w:rsid w:val="007029DA"/>
    <w:rsid w:val="00705550"/>
    <w:rsid w:val="00711E21"/>
    <w:rsid w:val="00714360"/>
    <w:rsid w:val="007207EE"/>
    <w:rsid w:val="00727859"/>
    <w:rsid w:val="0074570F"/>
    <w:rsid w:val="00750A25"/>
    <w:rsid w:val="007539ED"/>
    <w:rsid w:val="00764644"/>
    <w:rsid w:val="00771DD5"/>
    <w:rsid w:val="007804A3"/>
    <w:rsid w:val="00781D2D"/>
    <w:rsid w:val="00793E0C"/>
    <w:rsid w:val="007A34A9"/>
    <w:rsid w:val="007A5557"/>
    <w:rsid w:val="007C4371"/>
    <w:rsid w:val="007D686E"/>
    <w:rsid w:val="007E3945"/>
    <w:rsid w:val="007F272D"/>
    <w:rsid w:val="00804E6C"/>
    <w:rsid w:val="00805235"/>
    <w:rsid w:val="00806D4B"/>
    <w:rsid w:val="00814AE7"/>
    <w:rsid w:val="008167A2"/>
    <w:rsid w:val="00816D1E"/>
    <w:rsid w:val="008205C9"/>
    <w:rsid w:val="00824952"/>
    <w:rsid w:val="0084782E"/>
    <w:rsid w:val="00847DBD"/>
    <w:rsid w:val="0085200C"/>
    <w:rsid w:val="008549F7"/>
    <w:rsid w:val="00855CE0"/>
    <w:rsid w:val="008632BB"/>
    <w:rsid w:val="008660FD"/>
    <w:rsid w:val="008719F4"/>
    <w:rsid w:val="00872B49"/>
    <w:rsid w:val="00877335"/>
    <w:rsid w:val="00883B70"/>
    <w:rsid w:val="0088530B"/>
    <w:rsid w:val="00887383"/>
    <w:rsid w:val="00892CAD"/>
    <w:rsid w:val="008A5C47"/>
    <w:rsid w:val="008A6E01"/>
    <w:rsid w:val="008A739E"/>
    <w:rsid w:val="008B6BA4"/>
    <w:rsid w:val="008C1D37"/>
    <w:rsid w:val="008D0729"/>
    <w:rsid w:val="008D6DE4"/>
    <w:rsid w:val="008E50B3"/>
    <w:rsid w:val="008E7A12"/>
    <w:rsid w:val="008F00FC"/>
    <w:rsid w:val="008F1D94"/>
    <w:rsid w:val="008F4084"/>
    <w:rsid w:val="009031D1"/>
    <w:rsid w:val="00903F68"/>
    <w:rsid w:val="00904A12"/>
    <w:rsid w:val="0091305C"/>
    <w:rsid w:val="009148F1"/>
    <w:rsid w:val="009170A6"/>
    <w:rsid w:val="00920B71"/>
    <w:rsid w:val="00945E55"/>
    <w:rsid w:val="00947682"/>
    <w:rsid w:val="009527B3"/>
    <w:rsid w:val="00952861"/>
    <w:rsid w:val="009566FC"/>
    <w:rsid w:val="00966DDD"/>
    <w:rsid w:val="00971A06"/>
    <w:rsid w:val="00976D86"/>
    <w:rsid w:val="00983CBB"/>
    <w:rsid w:val="0098586D"/>
    <w:rsid w:val="00990C25"/>
    <w:rsid w:val="00996A4A"/>
    <w:rsid w:val="009B15E3"/>
    <w:rsid w:val="009D6A3C"/>
    <w:rsid w:val="009D6E5D"/>
    <w:rsid w:val="009E0C38"/>
    <w:rsid w:val="009F3767"/>
    <w:rsid w:val="009F3C24"/>
    <w:rsid w:val="00A076C2"/>
    <w:rsid w:val="00A11702"/>
    <w:rsid w:val="00A1348E"/>
    <w:rsid w:val="00A144D6"/>
    <w:rsid w:val="00A203F1"/>
    <w:rsid w:val="00A21792"/>
    <w:rsid w:val="00A2313A"/>
    <w:rsid w:val="00A25954"/>
    <w:rsid w:val="00A36CDA"/>
    <w:rsid w:val="00A4377B"/>
    <w:rsid w:val="00A5050F"/>
    <w:rsid w:val="00A52B03"/>
    <w:rsid w:val="00A55286"/>
    <w:rsid w:val="00A56855"/>
    <w:rsid w:val="00A611B1"/>
    <w:rsid w:val="00A70223"/>
    <w:rsid w:val="00A71CF4"/>
    <w:rsid w:val="00A75CB5"/>
    <w:rsid w:val="00A816A2"/>
    <w:rsid w:val="00A83742"/>
    <w:rsid w:val="00A90885"/>
    <w:rsid w:val="00A94611"/>
    <w:rsid w:val="00AA3531"/>
    <w:rsid w:val="00AB2F9F"/>
    <w:rsid w:val="00AC1B06"/>
    <w:rsid w:val="00AD0BF9"/>
    <w:rsid w:val="00AD309C"/>
    <w:rsid w:val="00AE2040"/>
    <w:rsid w:val="00AF4836"/>
    <w:rsid w:val="00AF48BE"/>
    <w:rsid w:val="00AF59FC"/>
    <w:rsid w:val="00AF7344"/>
    <w:rsid w:val="00B04FB3"/>
    <w:rsid w:val="00B15177"/>
    <w:rsid w:val="00B1593C"/>
    <w:rsid w:val="00B17806"/>
    <w:rsid w:val="00B261AC"/>
    <w:rsid w:val="00B5387B"/>
    <w:rsid w:val="00B543F5"/>
    <w:rsid w:val="00B551AC"/>
    <w:rsid w:val="00B56BC8"/>
    <w:rsid w:val="00B6486C"/>
    <w:rsid w:val="00B7033B"/>
    <w:rsid w:val="00B822FF"/>
    <w:rsid w:val="00B8313A"/>
    <w:rsid w:val="00B865E5"/>
    <w:rsid w:val="00B87E7C"/>
    <w:rsid w:val="00B938AA"/>
    <w:rsid w:val="00B950F6"/>
    <w:rsid w:val="00B960FC"/>
    <w:rsid w:val="00BA32C6"/>
    <w:rsid w:val="00BA57F7"/>
    <w:rsid w:val="00BA5DB5"/>
    <w:rsid w:val="00BA782E"/>
    <w:rsid w:val="00BB372C"/>
    <w:rsid w:val="00BC5136"/>
    <w:rsid w:val="00BD1898"/>
    <w:rsid w:val="00BD2518"/>
    <w:rsid w:val="00BD5ACE"/>
    <w:rsid w:val="00BF1EB9"/>
    <w:rsid w:val="00BF21B3"/>
    <w:rsid w:val="00C02716"/>
    <w:rsid w:val="00C05BEA"/>
    <w:rsid w:val="00C076A5"/>
    <w:rsid w:val="00C17B03"/>
    <w:rsid w:val="00C2180B"/>
    <w:rsid w:val="00C22716"/>
    <w:rsid w:val="00C362D2"/>
    <w:rsid w:val="00C46CDB"/>
    <w:rsid w:val="00C53E65"/>
    <w:rsid w:val="00C84DBB"/>
    <w:rsid w:val="00C94A41"/>
    <w:rsid w:val="00CA408B"/>
    <w:rsid w:val="00CA538E"/>
    <w:rsid w:val="00CA7D66"/>
    <w:rsid w:val="00CB30B7"/>
    <w:rsid w:val="00CB5E02"/>
    <w:rsid w:val="00CC0CA6"/>
    <w:rsid w:val="00CC3795"/>
    <w:rsid w:val="00CC790B"/>
    <w:rsid w:val="00CE7833"/>
    <w:rsid w:val="00CF43D2"/>
    <w:rsid w:val="00CF4667"/>
    <w:rsid w:val="00CF5120"/>
    <w:rsid w:val="00D27DF3"/>
    <w:rsid w:val="00D34158"/>
    <w:rsid w:val="00D35D65"/>
    <w:rsid w:val="00D36388"/>
    <w:rsid w:val="00D419BD"/>
    <w:rsid w:val="00D4250F"/>
    <w:rsid w:val="00D5198E"/>
    <w:rsid w:val="00D523D7"/>
    <w:rsid w:val="00D5622A"/>
    <w:rsid w:val="00D63A14"/>
    <w:rsid w:val="00D6410E"/>
    <w:rsid w:val="00D74EB9"/>
    <w:rsid w:val="00D800AE"/>
    <w:rsid w:val="00D82496"/>
    <w:rsid w:val="00D8273B"/>
    <w:rsid w:val="00D93B56"/>
    <w:rsid w:val="00D95E3F"/>
    <w:rsid w:val="00DA7193"/>
    <w:rsid w:val="00DB0F69"/>
    <w:rsid w:val="00DB1F71"/>
    <w:rsid w:val="00DB432C"/>
    <w:rsid w:val="00DB558B"/>
    <w:rsid w:val="00DC5CB3"/>
    <w:rsid w:val="00DD11E6"/>
    <w:rsid w:val="00DE42EA"/>
    <w:rsid w:val="00DF1F1E"/>
    <w:rsid w:val="00E010FF"/>
    <w:rsid w:val="00E01DFF"/>
    <w:rsid w:val="00E02136"/>
    <w:rsid w:val="00E02D57"/>
    <w:rsid w:val="00E05790"/>
    <w:rsid w:val="00E10F0F"/>
    <w:rsid w:val="00E13A00"/>
    <w:rsid w:val="00E20003"/>
    <w:rsid w:val="00E42F7C"/>
    <w:rsid w:val="00E4544C"/>
    <w:rsid w:val="00E71EDC"/>
    <w:rsid w:val="00E71FD9"/>
    <w:rsid w:val="00E82932"/>
    <w:rsid w:val="00E93944"/>
    <w:rsid w:val="00E96EFC"/>
    <w:rsid w:val="00EA3CCF"/>
    <w:rsid w:val="00EA3E8E"/>
    <w:rsid w:val="00EA74D9"/>
    <w:rsid w:val="00EB25DF"/>
    <w:rsid w:val="00EB4BF0"/>
    <w:rsid w:val="00EB5F12"/>
    <w:rsid w:val="00EC3562"/>
    <w:rsid w:val="00ED0DEF"/>
    <w:rsid w:val="00ED3FAC"/>
    <w:rsid w:val="00ED5761"/>
    <w:rsid w:val="00EF0934"/>
    <w:rsid w:val="00EF1410"/>
    <w:rsid w:val="00EF4C9E"/>
    <w:rsid w:val="00EF62F5"/>
    <w:rsid w:val="00F06F23"/>
    <w:rsid w:val="00F22AD1"/>
    <w:rsid w:val="00F2435B"/>
    <w:rsid w:val="00F2482C"/>
    <w:rsid w:val="00F26ED4"/>
    <w:rsid w:val="00F30AF4"/>
    <w:rsid w:val="00F37F45"/>
    <w:rsid w:val="00F45A2C"/>
    <w:rsid w:val="00F46291"/>
    <w:rsid w:val="00F478C6"/>
    <w:rsid w:val="00F5519D"/>
    <w:rsid w:val="00F61F65"/>
    <w:rsid w:val="00F93E2B"/>
    <w:rsid w:val="00F95634"/>
    <w:rsid w:val="00F97760"/>
    <w:rsid w:val="00FA2A5F"/>
    <w:rsid w:val="00FA3676"/>
    <w:rsid w:val="00FB5E2E"/>
    <w:rsid w:val="00FD40A9"/>
    <w:rsid w:val="00FE73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605C0A"/>
  <w15:docId w15:val="{2E092EC9-C1DF-40F9-AA6B-4F5DEA275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987" w:hanging="849"/>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138" w:right="130"/>
      <w:jc w:val="both"/>
    </w:pPr>
  </w:style>
  <w:style w:type="paragraph" w:customStyle="1" w:styleId="TableParagraph">
    <w:name w:val="Table Paragraph"/>
    <w:basedOn w:val="a"/>
    <w:uiPriority w:val="1"/>
    <w:qFormat/>
  </w:style>
  <w:style w:type="paragraph" w:styleId="a5">
    <w:name w:val="footnote text"/>
    <w:basedOn w:val="a"/>
    <w:link w:val="a6"/>
    <w:uiPriority w:val="99"/>
    <w:semiHidden/>
    <w:unhideWhenUsed/>
    <w:rsid w:val="00CA538E"/>
    <w:rPr>
      <w:sz w:val="20"/>
      <w:szCs w:val="20"/>
    </w:rPr>
  </w:style>
  <w:style w:type="character" w:customStyle="1" w:styleId="a6">
    <w:name w:val="脚注文字列 (文字)"/>
    <w:basedOn w:val="a0"/>
    <w:link w:val="a5"/>
    <w:uiPriority w:val="99"/>
    <w:semiHidden/>
    <w:rsid w:val="00CA538E"/>
    <w:rPr>
      <w:rFonts w:ascii="Arial" w:eastAsia="Arial" w:hAnsi="Arial" w:cs="Arial"/>
      <w:sz w:val="20"/>
      <w:szCs w:val="20"/>
    </w:rPr>
  </w:style>
  <w:style w:type="character" w:styleId="a7">
    <w:name w:val="footnote reference"/>
    <w:basedOn w:val="a0"/>
    <w:uiPriority w:val="99"/>
    <w:semiHidden/>
    <w:unhideWhenUsed/>
    <w:rsid w:val="00CA538E"/>
    <w:rPr>
      <w:vertAlign w:val="superscript"/>
    </w:rPr>
  </w:style>
  <w:style w:type="paragraph" w:styleId="a8">
    <w:name w:val="header"/>
    <w:basedOn w:val="a"/>
    <w:link w:val="a9"/>
    <w:uiPriority w:val="99"/>
    <w:unhideWhenUsed/>
    <w:rsid w:val="00663F16"/>
    <w:pPr>
      <w:tabs>
        <w:tab w:val="center" w:pos="4513"/>
        <w:tab w:val="right" w:pos="9026"/>
      </w:tabs>
    </w:pPr>
  </w:style>
  <w:style w:type="character" w:customStyle="1" w:styleId="a9">
    <w:name w:val="ヘッダー (文字)"/>
    <w:basedOn w:val="a0"/>
    <w:link w:val="a8"/>
    <w:uiPriority w:val="99"/>
    <w:rsid w:val="00663F16"/>
    <w:rPr>
      <w:rFonts w:ascii="Arial" w:eastAsia="Arial" w:hAnsi="Arial" w:cs="Arial"/>
    </w:rPr>
  </w:style>
  <w:style w:type="paragraph" w:styleId="aa">
    <w:name w:val="footer"/>
    <w:basedOn w:val="a"/>
    <w:link w:val="ab"/>
    <w:uiPriority w:val="99"/>
    <w:unhideWhenUsed/>
    <w:rsid w:val="00663F16"/>
    <w:pPr>
      <w:tabs>
        <w:tab w:val="center" w:pos="4513"/>
        <w:tab w:val="right" w:pos="9026"/>
      </w:tabs>
    </w:pPr>
  </w:style>
  <w:style w:type="character" w:customStyle="1" w:styleId="ab">
    <w:name w:val="フッター (文字)"/>
    <w:basedOn w:val="a0"/>
    <w:link w:val="aa"/>
    <w:uiPriority w:val="99"/>
    <w:rsid w:val="00663F16"/>
    <w:rPr>
      <w:rFonts w:ascii="Arial" w:eastAsia="Arial" w:hAnsi="Arial" w:cs="Arial"/>
    </w:rPr>
  </w:style>
  <w:style w:type="paragraph" w:styleId="ac">
    <w:name w:val="Revision"/>
    <w:hidden/>
    <w:uiPriority w:val="99"/>
    <w:semiHidden/>
    <w:rsid w:val="00283154"/>
    <w:pPr>
      <w:widowControl/>
      <w:autoSpaceDE/>
      <w:autoSpaceDN/>
    </w:pPr>
    <w:rPr>
      <w:rFonts w:ascii="Arial" w:eastAsia="Arial" w:hAnsi="Arial" w:cs="Arial"/>
    </w:rPr>
  </w:style>
  <w:style w:type="character" w:styleId="ad">
    <w:name w:val="annotation reference"/>
    <w:basedOn w:val="a0"/>
    <w:uiPriority w:val="99"/>
    <w:semiHidden/>
    <w:unhideWhenUsed/>
    <w:rsid w:val="00AB2F9F"/>
    <w:rPr>
      <w:sz w:val="16"/>
      <w:szCs w:val="16"/>
    </w:rPr>
  </w:style>
  <w:style w:type="paragraph" w:styleId="ae">
    <w:name w:val="annotation text"/>
    <w:basedOn w:val="a"/>
    <w:link w:val="af"/>
    <w:uiPriority w:val="99"/>
    <w:unhideWhenUsed/>
    <w:rsid w:val="00AB2F9F"/>
    <w:rPr>
      <w:sz w:val="20"/>
      <w:szCs w:val="20"/>
    </w:rPr>
  </w:style>
  <w:style w:type="character" w:customStyle="1" w:styleId="af">
    <w:name w:val="コメント文字列 (文字)"/>
    <w:basedOn w:val="a0"/>
    <w:link w:val="ae"/>
    <w:uiPriority w:val="99"/>
    <w:rsid w:val="00AB2F9F"/>
    <w:rPr>
      <w:rFonts w:ascii="Arial" w:eastAsia="Arial" w:hAnsi="Arial" w:cs="Arial"/>
      <w:sz w:val="20"/>
      <w:szCs w:val="20"/>
    </w:rPr>
  </w:style>
  <w:style w:type="paragraph" w:styleId="af0">
    <w:name w:val="annotation subject"/>
    <w:basedOn w:val="ae"/>
    <w:next w:val="ae"/>
    <w:link w:val="af1"/>
    <w:uiPriority w:val="99"/>
    <w:semiHidden/>
    <w:unhideWhenUsed/>
    <w:rsid w:val="00AB2F9F"/>
    <w:rPr>
      <w:b/>
      <w:bCs/>
    </w:rPr>
  </w:style>
  <w:style w:type="character" w:customStyle="1" w:styleId="af1">
    <w:name w:val="コメント内容 (文字)"/>
    <w:basedOn w:val="af"/>
    <w:link w:val="af0"/>
    <w:uiPriority w:val="99"/>
    <w:semiHidden/>
    <w:rsid w:val="00AB2F9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824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ct:contentTypeSchema xmlns:ct="http://schemas.microsoft.com/office/2006/metadata/contentType" xmlns:ma="http://schemas.microsoft.com/office/2006/metadata/properties/metaAttributes" ct:_="" ma:_="" ma:contentTypeName="Meeting Document (English)" ma:contentTypeID="0x010100B0A7BAB07E1B674A9483E2E00B47EAE4010400EBEC55326A4871409330A5E1AAA970E2" ma:contentTypeVersion="2956" ma:contentTypeDescription="Meeting Document (English)" ma:contentTypeScope="" ma:versionID="76ed55188ada457bbfa88bef043790d4">
  <xsd:schema xmlns:xsd="http://www.w3.org/2001/XMLSchema" xmlns:xs="http://www.w3.org/2001/XMLSchema" xmlns:p="http://schemas.microsoft.com/office/2006/metadata/properties" xmlns:ns2="a537dc4b-a62c-4ff4-b1c4-f4263c46cb3d" xmlns:ns3="9fe3bad1-0720-407c-ab45-84ffe83212a5" targetNamespace="http://schemas.microsoft.com/office/2006/metadata/properties" ma:root="true" ma:fieldsID="41b602aa35c48d2fd91b9fdcfea71bad" ns2:_="" ns3:_="">
    <xsd:import namespace="a537dc4b-a62c-4ff4-b1c4-f4263c46cb3d"/>
    <xsd:import namespace="9fe3bad1-0720-407c-ab45-84ffe83212a5"/>
    <xsd:element name="properties">
      <xsd:complexType>
        <xsd:sequence>
          <xsd:element name="documentManagement">
            <xsd:complexType>
              <xsd:all>
                <xsd:element ref="ns2:Document_x0020_Language" minOccurs="0"/>
                <xsd:element ref="ns2:Document_x0020_Date" minOccurs="0"/>
                <xsd:element ref="ns2:Document_x0020_Symbol" minOccurs="0"/>
                <xsd:element ref="ns2:Sorting_x0020_Code" minOccurs="0"/>
                <xsd:element ref="ns2:Source_x0020_Site" minOccurs="0"/>
                <xsd:element ref="ns2:Agenda" minOccurs="0"/>
                <xsd:element ref="ns2:Originator" minOccurs="0"/>
                <xsd:element ref="ns2:Session"/>
                <xsd:element ref="ns2:IMO_x0020_Body" minOccurs="0"/>
                <xsd:element ref="ns2:Subtitle" minOccurs="0"/>
                <xsd:element ref="ns2:SubAgenda" minOccurs="0"/>
                <xsd:element ref="ns2:Instruction_x0020_Comments" minOccurs="0"/>
                <xsd:element ref="ns2:eDocsSubmissionStatus" minOccurs="0"/>
                <xsd:element ref="ns2:Officers" minOccurs="0"/>
                <xsd:element ref="ns2:_dlc_DocId" minOccurs="0"/>
                <xsd:element ref="ns2:_dlc_DocIdUrl" minOccurs="0"/>
                <xsd:element ref="ns2:_dlc_DocIdPersistId" minOccurs="0"/>
                <xsd:element ref="ns3:Remark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eting_x0020_Document_x0020_Approval" minOccurs="0"/>
                <xsd:element ref="ns3:Approval_x0020_Status" minOccurs="0"/>
                <xsd:element ref="ns3:Meeting_x0020_Document_x0020_Approval_x0028_1_x0029_"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37dc4b-a62c-4ff4-b1c4-f4263c46cb3d" elementFormDefault="qualified">
    <xsd:import namespace="http://schemas.microsoft.com/office/2006/documentManagement/types"/>
    <xsd:import namespace="http://schemas.microsoft.com/office/infopath/2007/PartnerControls"/>
    <xsd:element name="Document_x0020_Language" ma:index="2" nillable="true" ma:displayName="Document Language" ma:default="English" ma:format="Dropdown" ma:internalName="Document_x0020_Language" ma:readOnly="false">
      <xsd:simpleType>
        <xsd:restriction base="dms:Choice">
          <xsd:enumeration value="English"/>
          <xsd:enumeration value="French"/>
          <xsd:enumeration value="Spanish"/>
          <xsd:enumeration value="Arabic"/>
          <xsd:enumeration value="Chinese"/>
          <xsd:enumeration value="Russian"/>
        </xsd:restriction>
      </xsd:simpleType>
    </xsd:element>
    <xsd:element name="Document_x0020_Date" ma:index="3" nillable="true" ma:displayName="Document Date" ma:format="DateOnly" ma:internalName="Document_x0020_Date" ma:readOnly="false">
      <xsd:simpleType>
        <xsd:restriction base="dms:DateTime"/>
      </xsd:simpleType>
    </xsd:element>
    <xsd:element name="Document_x0020_Symbol" ma:index="4" nillable="true" ma:displayName="Document Symbol" ma:internalName="Document_x0020_Symbol" ma:readOnly="false">
      <xsd:simpleType>
        <xsd:restriction base="dms:Text">
          <xsd:maxLength value="255"/>
        </xsd:restriction>
      </xsd:simpleType>
    </xsd:element>
    <xsd:element name="Sorting_x0020_Code" ma:index="5" nillable="true" ma:displayName="Sorting Code" ma:internalName="Sorting_x0020_Code" ma:readOnly="false">
      <xsd:simpleType>
        <xsd:restriction base="dms:Text">
          <xsd:maxLength value="255"/>
        </xsd:restriction>
      </xsd:simpleType>
    </xsd:element>
    <xsd:element name="Source_x0020_Site" ma:index="6" nillable="true" ma:displayName="Source Site" ma:internalName="Source_x0020_Site" ma:readOnly="false">
      <xsd:simpleType>
        <xsd:restriction base="dms:Text">
          <xsd:maxLength value="255"/>
        </xsd:restriction>
      </xsd:simpleType>
    </xsd:element>
    <xsd:element name="Agenda" ma:index="7" nillable="true" ma:displayName="Agenda Item" ma:internalName="Agenda" ma:readOnly="false">
      <xsd:simpleType>
        <xsd:restriction base="dms:Text">
          <xsd:maxLength value="255"/>
        </xsd:restriction>
      </xsd:simpleType>
    </xsd:element>
    <xsd:element name="Originator" ma:index="8" nillable="true" ma:displayName="Originator" ma:internalName="Originator" ma:readOnly="false">
      <xsd:simpleType>
        <xsd:restriction base="dms:Text">
          <xsd:maxLength value="255"/>
        </xsd:restriction>
      </xsd:simpleType>
    </xsd:element>
    <xsd:element name="Session" ma:index="9" ma:displayName="Session" ma:decimals="0" ma:default="0" ma:internalName="Session" ma:readOnly="false" ma:percentage="FALSE">
      <xsd:simpleType>
        <xsd:restriction base="dms:Number">
          <xsd:minInclusive value="0"/>
        </xsd:restriction>
      </xsd:simpleType>
    </xsd:element>
    <xsd:element name="IMO_x0020_Body" ma:index="10" nillable="true" ma:displayName="IMO Body" ma:default="Others" ma:format="Dropdown" ma:internalName="IMO_x0020_Body" ma:readOnly="false">
      <xsd:simpleType>
        <xsd:restriction base="dms:Choice">
          <xsd:enumeration value="A"/>
          <xsd:enumeration value="C"/>
          <xsd:enumeration value="C/ES"/>
          <xsd:enumeration value="C/L"/>
          <xsd:enumeration value="CCC"/>
          <xsd:enumeration value="Circ"/>
          <xsd:enumeration value="FAL"/>
          <xsd:enumeration value="HTW"/>
          <xsd:enumeration value="III"/>
          <xsd:enumeration value="J"/>
          <xsd:enumeration value="LC"/>
          <xsd:enumeration value="LEG"/>
          <xsd:enumeration value="LP-CG"/>
          <xsd:enumeration value="MEPC"/>
          <xsd:enumeration value="MSC"/>
          <xsd:enumeration value="NCSR"/>
          <xsd:enumeration value="NV"/>
          <xsd:enumeration value="PPR"/>
          <xsd:enumeration value="SDC"/>
          <xsd:enumeration value="SSE"/>
          <xsd:enumeration value="TC"/>
          <xsd:enumeration value="Others"/>
        </xsd:restriction>
      </xsd:simpleType>
    </xsd:element>
    <xsd:element name="Subtitle" ma:index="11" nillable="true" ma:displayName="Subtitle" ma:internalName="Subtitle" ma:readOnly="false">
      <xsd:simpleType>
        <xsd:restriction base="dms:Text">
          <xsd:maxLength value="255"/>
        </xsd:restriction>
      </xsd:simpleType>
    </xsd:element>
    <xsd:element name="SubAgenda" ma:index="12" nillable="true" ma:displayName="SubAgenda" ma:internalName="SubAgenda" ma:readOnly="false">
      <xsd:simpleType>
        <xsd:restriction base="dms:Text">
          <xsd:maxLength value="255"/>
        </xsd:restriction>
      </xsd:simpleType>
    </xsd:element>
    <xsd:element name="Instruction_x0020_Comments" ma:index="13" nillable="true" ma:displayName="Instruction Comments" ma:internalName="Instruction_x0020_Comments" ma:readOnly="false">
      <xsd:simpleType>
        <xsd:restriction base="dms:Text">
          <xsd:maxLength value="255"/>
        </xsd:restriction>
      </xsd:simpleType>
    </xsd:element>
    <xsd:element name="eDocsSubmissionStatus" ma:index="14" nillable="true" ma:displayName="Submission Status" ma:format="Dropdown" ma:internalName="eDocsSubmissionStatus">
      <xsd:simpleType>
        <xsd:restriction base="dms:Choice">
          <xsd:enumeration value="Pending L1"/>
          <xsd:enumeration value="Pending L2"/>
          <xsd:enumeration value="Approved"/>
          <xsd:enumeration value="Rejected"/>
        </xsd:restriction>
      </xsd:simpleType>
    </xsd:element>
    <xsd:element name="Officers" ma:index="15" nillable="true" ma:displayName="Officers" ma:description="Responsible secretaries" ma:list="UserInfo" ma:SharePointGroup="0" ma:internalName="Officers" ma:readOnly="false" ma:showField="NameWithPictureAndDetail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e3bad1-0720-407c-ab45-84ffe83212a5" elementFormDefault="qualified">
    <xsd:import namespace="http://schemas.microsoft.com/office/2006/documentManagement/types"/>
    <xsd:import namespace="http://schemas.microsoft.com/office/infopath/2007/PartnerControls"/>
    <xsd:element name="Remarks" ma:index="25" nillable="true" ma:displayName="Remarks" ma:format="Dropdown" ma:internalName="Remarks">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Location" ma:index="30" nillable="true" ma:displayName="Location" ma:internalName="MediaServiceLocation"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eting_x0020_Document_x0020_Approval" ma:index="32" nillable="true" ma:displayName="Meeting Document Approval" ma:internalName="Meeting_x0020_Document_x0020_Approval">
      <xsd:complexType>
        <xsd:complexContent>
          <xsd:extension base="dms:URL">
            <xsd:sequence>
              <xsd:element name="Url" type="dms:ValidUrl" minOccurs="0" nillable="true"/>
              <xsd:element name="Description" type="xsd:string" nillable="true"/>
            </xsd:sequence>
          </xsd:extension>
        </xsd:complexContent>
      </xsd:complexType>
    </xsd:element>
    <xsd:element name="Approval_x0020_Status" ma:index="33" nillable="true" ma:displayName="Approval Status" ma:format="Dropdown" ma:indexed="true" ma:internalName="Approval_x0020_Status">
      <xsd:simpleType>
        <xsd:restriction base="dms:Choice">
          <xsd:enumeration value="Pending Level 1 Approvers"/>
          <xsd:enumeration value="Pending Level 2 Approvers"/>
          <xsd:enumeration value="Pending Level 3 Approvers"/>
          <xsd:enumeration value="Approved"/>
          <xsd:enumeration value="Returned"/>
        </xsd:restriction>
      </xsd:simpleType>
    </xsd:element>
    <xsd:element name="Meeting_x0020_Document_x0020_Approval_x0028_1_x0029_" ma:index="34" nillable="true" ma:displayName="Meeting Document Approval" ma:internalName="Meeting_x0020_Document_x0020_Approval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337A61-317C-4206-9025-91CE06A7B52F}"/>
</file>

<file path=customXml/itemProps2.xml><?xml version="1.0" encoding="utf-8"?>
<ds:datastoreItem xmlns:ds="http://schemas.openxmlformats.org/officeDocument/2006/customXml" ds:itemID="{163B6317-4714-44E5-BCDA-076040D14CBB}">
  <ds:schemaRefs>
    <ds:schemaRef ds:uri="http://schemas.openxmlformats.org/officeDocument/2006/bibliography"/>
  </ds:schemaRefs>
</ds:datastoreItem>
</file>

<file path=customXml/itemProps3.xml><?xml version="1.0" encoding="utf-8"?>
<ds:datastoreItem xmlns:ds="http://schemas.openxmlformats.org/officeDocument/2006/customXml" ds:itemID="{43BA03A4-7AF4-4081-BDE4-AC3BEAD4FA4C}">
  <ds:schemaRefs>
    <ds:schemaRef ds:uri="http://schemas.microsoft.com/sharepoint/v3/contenttype/forms"/>
  </ds:schemaRefs>
</ds:datastoreItem>
</file>

<file path=customXml/itemProps4.xml><?xml version="1.0" encoding="utf-8"?>
<ds:datastoreItem xmlns:ds="http://schemas.openxmlformats.org/officeDocument/2006/customXml" ds:itemID="{6523FA0C-6FF8-4826-BD1D-490E52DE2C7A}">
  <ds:schemaRefs>
    <ds:schemaRef ds:uri="http://schemas.microsoft.com/office/2006/metadata/properties"/>
    <ds:schemaRef ds:uri="http://schemas.microsoft.com/office/infopath/2007/PartnerControls"/>
    <ds:schemaRef ds:uri="9fe3bad1-0720-407c-ab45-84ffe83212a5"/>
    <ds:schemaRef ds:uri="a537dc4b-a62c-4ff4-b1c4-f4263c46cb3d"/>
  </ds:schemaRefs>
</ds:datastoreItem>
</file>

<file path=customXml/itemProps5.xml><?xml version="1.0" encoding="utf-8"?>
<ds:datastoreItem xmlns:ds="http://schemas.openxmlformats.org/officeDocument/2006/customXml" ds:itemID="{6AFA1621-F890-4DA2-8F51-3281C2EB3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37dc4b-a62c-4ff4-b1c4-f4263c46cb3d"/>
    <ds:schemaRef ds:uri="9fe3bad1-0720-407c-ab45-84ffe832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1744</Words>
  <Characters>9943</Characters>
  <Application>Microsoft Office Word</Application>
  <DocSecurity>0</DocSecurity>
  <Lines>82</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Microsoft Word - 1046.doc</vt:lpstr>
      <vt:lpstr>Microsoft Word - 1046.doc</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- 1046.doc</dc:title>
  <dc:creator>BDAHABI</dc:creator>
  <cp:lastModifiedBy>Hideki NOGUCHI JAPAN</cp:lastModifiedBy>
  <cp:revision>7</cp:revision>
  <dcterms:created xsi:type="dcterms:W3CDTF">2025-07-22T07:04:00Z</dcterms:created>
  <dcterms:modified xsi:type="dcterms:W3CDTF">2025-09-04T10:26:00Z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2012-01-11T00:00:00Z</vt:filetime>
  </property>
  <property fmtid="{D5CDD505-2E9C-101B-9397-08002B2CF9AE}" pid="3" name="Creator">
    <vt:lpwstr>PScript5.dll Version 5.2.2</vt:lpwstr>
  </property>
  <property fmtid="{D5CDD505-2E9C-101B-9397-08002B2CF9AE}" pid="4" name="LastSaved">
    <vt:filetime>2025-04-10T00:00:00Z</vt:filetime>
  </property>
  <property fmtid="{D5CDD505-2E9C-101B-9397-08002B2CF9AE}" pid="5" name="Producer">
    <vt:lpwstr>Acrobat Distiller 9.0.0 (Windows)</vt:lpwstr>
  </property>
  <property fmtid="{D5CDD505-2E9C-101B-9397-08002B2CF9AE}" pid="6" name="ContentTypeId">
    <vt:lpwstr>0x010100FB4C6AB7F4ADAA4ABC48D93214FE8FD2</vt:lpwstr>
  </property>
  <property fmtid="{D5CDD505-2E9C-101B-9397-08002B2CF9AE}" pid="7" name="_dlc_DocIdItemGuid">
    <vt:lpwstr>18b5fffe-5de8-491a-80a8-c2bd164ee0fc</vt:lpwstr>
  </property>
</Properties>
</file>